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53D" w:rsidRPr="00B937FA" w:rsidRDefault="0042050A" w:rsidP="000F453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Prí</w:t>
      </w:r>
      <w:r w:rsidR="000F453D" w:rsidRPr="00B937FA">
        <w:rPr>
          <w:rFonts w:ascii="Arial Narrow" w:hAnsi="Arial Narrow" w:cs="Arial"/>
          <w:b/>
          <w:sz w:val="22"/>
          <w:szCs w:val="22"/>
        </w:rPr>
        <w:t xml:space="preserve">loha č. </w:t>
      </w:r>
      <w:r w:rsidR="00B937FA">
        <w:rPr>
          <w:rFonts w:ascii="Arial Narrow" w:hAnsi="Arial Narrow" w:cs="Arial"/>
          <w:b/>
          <w:sz w:val="22"/>
          <w:szCs w:val="22"/>
        </w:rPr>
        <w:t>2</w:t>
      </w:r>
      <w:r w:rsidR="000F453D" w:rsidRPr="00B937FA">
        <w:rPr>
          <w:rFonts w:ascii="Arial Narrow" w:hAnsi="Arial Narrow" w:cs="Arial"/>
          <w:b/>
          <w:sz w:val="22"/>
          <w:szCs w:val="22"/>
        </w:rPr>
        <w:t xml:space="preserve"> súťažných podkladov</w:t>
      </w:r>
    </w:p>
    <w:p w:rsidR="000F453D" w:rsidRPr="0045644B" w:rsidRDefault="000F453D" w:rsidP="000F45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F453D" w:rsidRPr="0045644B" w:rsidRDefault="000F453D" w:rsidP="000F45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F453D" w:rsidRPr="0045644B" w:rsidRDefault="000F453D" w:rsidP="000F45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86806" w:rsidRPr="001E1E3B" w:rsidRDefault="00727307" w:rsidP="00F86806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F34FB9">
        <w:rPr>
          <w:rFonts w:ascii="Arial Narrow" w:hAnsi="Arial Narrow" w:cs="Arial Narrow"/>
          <w:b/>
          <w:bCs/>
          <w:sz w:val="22"/>
          <w:szCs w:val="22"/>
        </w:rPr>
        <w:t>Rámcová dohoda č. ......</w:t>
      </w: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noProof/>
          <w:sz w:val="22"/>
          <w:szCs w:val="22"/>
        </w:rPr>
      </w:pPr>
      <w:r w:rsidRPr="00F34FB9">
        <w:rPr>
          <w:rFonts w:ascii="Arial Narrow" w:hAnsi="Arial Narrow" w:cs="Arial Narrow"/>
          <w:b/>
          <w:bCs/>
          <w:sz w:val="22"/>
          <w:szCs w:val="22"/>
        </w:rPr>
        <w:t xml:space="preserve">na dodanie </w:t>
      </w:r>
      <w:r w:rsidRPr="00F34FB9">
        <w:rPr>
          <w:rFonts w:ascii="Arial Narrow" w:hAnsi="Arial Narrow" w:cs="Calibri"/>
          <w:b/>
          <w:noProof/>
          <w:sz w:val="22"/>
          <w:szCs w:val="22"/>
        </w:rPr>
        <w:t xml:space="preserve">preventívných diaľkovo riadených odpaľovacích systémov </w:t>
      </w: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F34FB9">
        <w:rPr>
          <w:rFonts w:ascii="Arial Narrow" w:hAnsi="Arial Narrow" w:cs="Calibri"/>
          <w:b/>
          <w:noProof/>
          <w:sz w:val="22"/>
          <w:szCs w:val="22"/>
        </w:rPr>
        <w:t>na odstrel snehových lavín pre HZS</w:t>
      </w: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34FB9">
        <w:rPr>
          <w:rFonts w:ascii="Arial Narrow" w:hAnsi="Arial Narrow" w:cs="Arial Narrow"/>
          <w:sz w:val="22"/>
        </w:rPr>
        <w:t>uzatvorená podľa § 269 ods.2  zákona č. 513/1991 Zb. Obchodný zákonník v znení neskorších predpisov</w:t>
      </w:r>
    </w:p>
    <w:p w:rsidR="00B606F7" w:rsidRPr="00F34FB9" w:rsidRDefault="00B606F7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34FB9">
        <w:rPr>
          <w:rFonts w:ascii="Arial Narrow" w:hAnsi="Arial Narrow" w:cs="Arial Narrow"/>
          <w:sz w:val="22"/>
        </w:rPr>
        <w:t>(ďalej len „</w:t>
      </w:r>
      <w:r w:rsidRPr="00F34FB9">
        <w:rPr>
          <w:rFonts w:ascii="Arial Narrow" w:hAnsi="Arial Narrow" w:cs="Arial Narrow"/>
          <w:b/>
          <w:sz w:val="22"/>
        </w:rPr>
        <w:t>Obchodný zákonník</w:t>
      </w:r>
      <w:r w:rsidRPr="00F34FB9">
        <w:rPr>
          <w:rFonts w:ascii="Arial Narrow" w:hAnsi="Arial Narrow" w:cs="Arial Narrow"/>
          <w:sz w:val="22"/>
        </w:rPr>
        <w:t>“)</w:t>
      </w:r>
    </w:p>
    <w:p w:rsidR="00C21850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  <w:r w:rsidRPr="00F34FB9">
        <w:rPr>
          <w:rFonts w:ascii="Arial Narrow" w:hAnsi="Arial Narrow" w:cs="Arial Narrow"/>
          <w:sz w:val="22"/>
        </w:rPr>
        <w:t>a podľa § 83 zákona č. 343/2015 Z. z. o verejnom obstarávaní a o zmene a doplnení niektorých zákonov v znení neskorších predpisov</w:t>
      </w:r>
      <w:r w:rsidR="00C21850" w:rsidRPr="00F34FB9">
        <w:rPr>
          <w:rFonts w:ascii="Arial Narrow" w:hAnsi="Arial Narrow" w:cs="Arial Narrow"/>
          <w:sz w:val="22"/>
        </w:rPr>
        <w:t xml:space="preserve"> (</w:t>
      </w:r>
      <w:bookmarkStart w:id="0" w:name="_Hlk519951366"/>
      <w:r w:rsidR="00C21850" w:rsidRPr="00F34FB9">
        <w:rPr>
          <w:rFonts w:ascii="Arial Narrow" w:hAnsi="Arial Narrow" w:cs="Arial Narrow"/>
          <w:sz w:val="22"/>
        </w:rPr>
        <w:t>ďalej len „</w:t>
      </w:r>
      <w:r w:rsidR="00C21850" w:rsidRPr="00F34FB9">
        <w:rPr>
          <w:rFonts w:ascii="Arial Narrow" w:hAnsi="Arial Narrow"/>
          <w:b/>
          <w:sz w:val="22"/>
          <w:szCs w:val="22"/>
          <w:lang w:eastAsia="en-US"/>
        </w:rPr>
        <w:t>zákon č. 343/2015 Z.z</w:t>
      </w:r>
      <w:r w:rsidR="00C21850" w:rsidRPr="00F34FB9">
        <w:rPr>
          <w:rFonts w:ascii="Arial Narrow" w:hAnsi="Arial Narrow"/>
          <w:sz w:val="22"/>
          <w:szCs w:val="22"/>
          <w:lang w:eastAsia="en-US"/>
        </w:rPr>
        <w:t xml:space="preserve">.“) </w:t>
      </w:r>
    </w:p>
    <w:bookmarkEnd w:id="0"/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34FB9">
        <w:rPr>
          <w:rFonts w:ascii="Arial Narrow" w:hAnsi="Arial Narrow" w:cs="Arial Narrow"/>
          <w:sz w:val="22"/>
        </w:rPr>
        <w:t xml:space="preserve"> (ďalej len „</w:t>
      </w:r>
      <w:r w:rsidRPr="00F34FB9">
        <w:rPr>
          <w:rFonts w:ascii="Arial Narrow" w:hAnsi="Arial Narrow" w:cs="Arial Narrow"/>
          <w:b/>
          <w:sz w:val="22"/>
        </w:rPr>
        <w:t>Dohoda</w:t>
      </w:r>
      <w:r w:rsidRPr="00F34FB9">
        <w:rPr>
          <w:rFonts w:ascii="Arial Narrow" w:hAnsi="Arial Narrow" w:cs="Arial Narrow"/>
          <w:sz w:val="22"/>
        </w:rPr>
        <w:t>“)</w:t>
      </w:r>
    </w:p>
    <w:p w:rsidR="00F86806" w:rsidRPr="00F34FB9" w:rsidRDefault="00F86806" w:rsidP="00F86806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F86806" w:rsidRPr="00F34FB9" w:rsidRDefault="00F86806" w:rsidP="00F8680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F34FB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F86806" w:rsidRPr="00F34FB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F34FB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F34FB9" w:rsidRDefault="00F86806" w:rsidP="00F86806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F34FB9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:rsidR="009862BC" w:rsidRPr="00F34FB9" w:rsidRDefault="009862BC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bookmarkStart w:id="1" w:name="_Hlk519951257"/>
      <w:r w:rsidRPr="00F34FB9">
        <w:rPr>
          <w:rFonts w:ascii="Arial Narrow" w:hAnsi="Arial Narrow" w:cs="Arial Narrow"/>
          <w:sz w:val="22"/>
          <w:szCs w:val="22"/>
        </w:rPr>
        <w:t xml:space="preserve">Názov: </w:t>
      </w:r>
      <w:r w:rsidRPr="00F34FB9">
        <w:rPr>
          <w:rFonts w:ascii="Arial Narrow" w:hAnsi="Arial Narrow" w:cs="Arial Narrow"/>
          <w:b/>
          <w:sz w:val="22"/>
          <w:szCs w:val="22"/>
        </w:rPr>
        <w:t xml:space="preserve">                                             Horská záchranná služba</w:t>
      </w:r>
    </w:p>
    <w:p w:rsidR="009862BC" w:rsidRPr="00877D19" w:rsidRDefault="009862BC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34FB9">
        <w:rPr>
          <w:rFonts w:ascii="Arial Narrow" w:hAnsi="Arial Narrow" w:cs="Arial Narrow"/>
          <w:b/>
          <w:sz w:val="22"/>
          <w:szCs w:val="22"/>
        </w:rPr>
        <w:t xml:space="preserve">                                                         Horný Smokovec 52, 062 01</w:t>
      </w:r>
      <w:r>
        <w:rPr>
          <w:rFonts w:ascii="Arial Narrow" w:hAnsi="Arial Narrow" w:cs="Arial Narrow"/>
          <w:b/>
          <w:sz w:val="22"/>
          <w:szCs w:val="22"/>
        </w:rPr>
        <w:t xml:space="preserve"> Vysoké Tatry</w:t>
      </w:r>
    </w:p>
    <w:p w:rsidR="009862BC" w:rsidRPr="00877D19" w:rsidRDefault="009862BC" w:rsidP="009862BC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>
        <w:rPr>
          <w:rFonts w:ascii="Arial Narrow" w:hAnsi="Arial Narrow" w:cs="Arial Narrow"/>
          <w:sz w:val="22"/>
          <w:szCs w:val="22"/>
        </w:rPr>
        <w:t xml:space="preserve">                        </w:t>
      </w:r>
      <w:r>
        <w:rPr>
          <w:rFonts w:ascii="Arial Narrow" w:hAnsi="Arial Narrow" w:cs="Arial Narrow"/>
          <w:sz w:val="22"/>
          <w:szCs w:val="22"/>
        </w:rPr>
        <w:tab/>
        <w:t xml:space="preserve">Plk. </w:t>
      </w:r>
      <w:r w:rsidRPr="002B4EAF">
        <w:rPr>
          <w:rFonts w:ascii="Arial Narrow" w:hAnsi="Arial Narrow" w:cs="Arial Narrow"/>
          <w:sz w:val="22"/>
          <w:szCs w:val="22"/>
        </w:rPr>
        <w:t xml:space="preserve">Ing. </w:t>
      </w:r>
      <w:r>
        <w:rPr>
          <w:rFonts w:ascii="Arial Narrow" w:hAnsi="Arial Narrow" w:cs="Arial Narrow"/>
          <w:sz w:val="22"/>
          <w:szCs w:val="22"/>
        </w:rPr>
        <w:t>Jozef Janiga</w:t>
      </w:r>
      <w:r w:rsidR="0042050A"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 w:cs="Arial Narrow"/>
          <w:sz w:val="22"/>
          <w:szCs w:val="22"/>
        </w:rPr>
        <w:t>riaditeľ</w:t>
      </w:r>
      <w:r w:rsidRPr="00877D19">
        <w:rPr>
          <w:rFonts w:ascii="Arial Narrow" w:hAnsi="Arial Narrow" w:cs="Arial Narrow"/>
          <w:sz w:val="22"/>
          <w:szCs w:val="22"/>
        </w:rPr>
        <w:tab/>
      </w:r>
    </w:p>
    <w:p w:rsidR="009862BC" w:rsidRPr="00877D19" w:rsidRDefault="0042050A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</w:t>
      </w:r>
      <w:r w:rsidR="009862BC" w:rsidRPr="00877D19">
        <w:rPr>
          <w:rFonts w:ascii="Arial Narrow" w:hAnsi="Arial Narrow" w:cs="Arial Narrow"/>
          <w:sz w:val="22"/>
          <w:szCs w:val="22"/>
        </w:rPr>
        <w:t>ČO:</w:t>
      </w:r>
      <w:r w:rsidR="009862BC" w:rsidRPr="00877D19">
        <w:rPr>
          <w:rFonts w:ascii="Arial Narrow" w:hAnsi="Arial Narrow" w:cs="Arial Narrow"/>
          <w:sz w:val="22"/>
          <w:szCs w:val="22"/>
        </w:rPr>
        <w:tab/>
      </w:r>
      <w:r w:rsidR="009862BC" w:rsidRPr="00877D19">
        <w:rPr>
          <w:rFonts w:ascii="Arial Narrow" w:hAnsi="Arial Narrow" w:cs="Arial Narrow"/>
          <w:sz w:val="22"/>
          <w:szCs w:val="22"/>
        </w:rPr>
        <w:tab/>
      </w:r>
      <w:r w:rsidR="009862BC">
        <w:rPr>
          <w:rFonts w:ascii="Arial Narrow" w:hAnsi="Arial Narrow" w:cs="Arial Narrow"/>
          <w:sz w:val="22"/>
          <w:szCs w:val="22"/>
        </w:rPr>
        <w:t>37879693</w:t>
      </w:r>
    </w:p>
    <w:p w:rsidR="00366CB4" w:rsidRDefault="00366CB4" w:rsidP="009862BC">
      <w:pPr>
        <w:pStyle w:val="Odsekzoznamu1"/>
        <w:spacing w:before="120"/>
        <w:ind w:left="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DIČ:</w:t>
      </w:r>
      <w:r w:rsidR="00D1607C">
        <w:rPr>
          <w:rFonts w:ascii="Arial Narrow" w:hAnsi="Arial Narrow" w:cs="Arial Narrow"/>
          <w:sz w:val="22"/>
          <w:szCs w:val="22"/>
        </w:rPr>
        <w:tab/>
      </w:r>
      <w:r w:rsidR="00D1607C">
        <w:rPr>
          <w:rFonts w:ascii="Arial Narrow" w:hAnsi="Arial Narrow" w:cs="Arial Narrow"/>
          <w:sz w:val="22"/>
          <w:szCs w:val="22"/>
        </w:rPr>
        <w:tab/>
        <w:t>2021707776</w:t>
      </w:r>
    </w:p>
    <w:p w:rsidR="00D1607C" w:rsidRDefault="00D1607C" w:rsidP="009862BC">
      <w:pPr>
        <w:pStyle w:val="Odsekzoznamu1"/>
        <w:spacing w:before="120"/>
        <w:ind w:left="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IČ DPH: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Kupujúci nie je platcom DPH.</w:t>
      </w:r>
    </w:p>
    <w:p w:rsidR="009862BC" w:rsidRDefault="009862BC" w:rsidP="009862BC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:rsidR="009862BC" w:rsidRPr="00347D38" w:rsidRDefault="009862BC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bookmarkStart w:id="2" w:name="_Hlk523317504"/>
      <w:r w:rsidRPr="00347D38">
        <w:rPr>
          <w:rFonts w:ascii="Arial Narrow" w:hAnsi="Arial Narrow" w:cs="Arial Narrow"/>
          <w:sz w:val="22"/>
          <w:szCs w:val="22"/>
        </w:rPr>
        <w:t>SK</w:t>
      </w:r>
      <w:r w:rsidR="00C24155">
        <w:rPr>
          <w:rFonts w:ascii="Arial Narrow" w:hAnsi="Arial Narrow" w:cs="Arial Narrow"/>
          <w:sz w:val="22"/>
          <w:szCs w:val="22"/>
        </w:rPr>
        <w:t>96818</w:t>
      </w:r>
      <w:r w:rsidRPr="00347D38">
        <w:rPr>
          <w:rFonts w:ascii="Arial Narrow" w:hAnsi="Arial Narrow" w:cs="Arial Narrow"/>
          <w:sz w:val="22"/>
          <w:szCs w:val="22"/>
        </w:rPr>
        <w:t>0 0000 0070 00</w:t>
      </w:r>
      <w:r w:rsidR="00C24155">
        <w:rPr>
          <w:rFonts w:ascii="Arial Narrow" w:hAnsi="Arial Narrow" w:cs="Arial Narrow"/>
          <w:sz w:val="22"/>
          <w:szCs w:val="22"/>
        </w:rPr>
        <w:t>608536</w:t>
      </w:r>
      <w:bookmarkEnd w:id="2"/>
    </w:p>
    <w:p w:rsidR="009862BC" w:rsidRDefault="009862BC" w:rsidP="009862BC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  <w:r w:rsidRPr="00347D38">
        <w:rPr>
          <w:rFonts w:ascii="Arial Narrow" w:hAnsi="Arial Narrow" w:cs="Arial Narrow"/>
          <w:sz w:val="22"/>
          <w:szCs w:val="22"/>
        </w:rPr>
        <w:t xml:space="preserve">                                         </w:t>
      </w:r>
      <w:r w:rsidRPr="00347D38">
        <w:rPr>
          <w:rFonts w:ascii="Arial Narrow" w:hAnsi="Arial Narrow"/>
          <w:sz w:val="22"/>
          <w:szCs w:val="22"/>
        </w:rPr>
        <w:t>BIC/SWIFT kód:    SPSRSKBA</w:t>
      </w:r>
      <w:r>
        <w:rPr>
          <w:rFonts w:ascii="Arial Narrow" w:hAnsi="Arial Narrow"/>
          <w:sz w:val="22"/>
          <w:szCs w:val="22"/>
        </w:rPr>
        <w:t xml:space="preserve"> </w:t>
      </w:r>
    </w:p>
    <w:bookmarkEnd w:id="1"/>
    <w:p w:rsidR="009862BC" w:rsidRPr="00877D19" w:rsidRDefault="009862BC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862BC" w:rsidRPr="00877D19" w:rsidRDefault="009862BC" w:rsidP="009862BC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 w:rsidRPr="00C52F2E">
        <w:rPr>
          <w:rFonts w:ascii="Arial Narrow" w:hAnsi="Arial Narrow" w:cs="Arial Narrow"/>
          <w:b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877D19" w:rsidRDefault="00F86806" w:rsidP="00F86806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F86806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80568C" w:rsidRDefault="0080568C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bookmarkStart w:id="3" w:name="_Hlk519951287"/>
      <w:r>
        <w:rPr>
          <w:rFonts w:ascii="Arial Narrow" w:hAnsi="Arial Narrow" w:cs="Arial Narrow"/>
          <w:sz w:val="22"/>
          <w:szCs w:val="22"/>
        </w:rPr>
        <w:t>IBAN:</w:t>
      </w:r>
    </w:p>
    <w:p w:rsidR="00D1607C" w:rsidRPr="00877D19" w:rsidRDefault="00D1607C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SWIFT (BIC):</w:t>
      </w:r>
    </w:p>
    <w:bookmarkEnd w:id="3"/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F86806" w:rsidRPr="00877D19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 w:rsidRPr="00C52F2E">
        <w:rPr>
          <w:rFonts w:ascii="Arial Narrow" w:hAnsi="Arial Narrow" w:cs="Arial Narrow"/>
          <w:b/>
          <w:sz w:val="22"/>
          <w:szCs w:val="22"/>
        </w:rPr>
        <w:t>Predávajúci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F86806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F86806" w:rsidRPr="007C19FE" w:rsidRDefault="00F86806" w:rsidP="00F8680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</w:t>
      </w:r>
      <w:r w:rsidRPr="00C52F2E">
        <w:rPr>
          <w:rFonts w:ascii="Arial Narrow" w:hAnsi="Arial Narrow" w:cs="Arial Narrow"/>
          <w:b/>
          <w:sz w:val="22"/>
          <w:szCs w:val="22"/>
        </w:rPr>
        <w:t>Zmluvné strany</w:t>
      </w:r>
      <w:r w:rsidRPr="007C19FE">
        <w:rPr>
          <w:rFonts w:ascii="Arial Narrow" w:hAnsi="Arial Narrow" w:cs="Arial Narrow"/>
          <w:sz w:val="22"/>
          <w:szCs w:val="22"/>
        </w:rPr>
        <w:t>“ alebo každý samostatne aj ako „</w:t>
      </w:r>
      <w:r w:rsidRPr="00C52F2E">
        <w:rPr>
          <w:rFonts w:ascii="Arial Narrow" w:hAnsi="Arial Narrow" w:cs="Arial Narrow"/>
          <w:b/>
          <w:sz w:val="22"/>
          <w:szCs w:val="22"/>
        </w:rPr>
        <w:t>Zmluvná strana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EE1592" w:rsidRDefault="00EE1592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PREAMBULA</w:t>
      </w: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F34FB9" w:rsidRDefault="00C21850" w:rsidP="005E791D">
      <w:pPr>
        <w:pStyle w:val="Odsekzoznamu"/>
        <w:widowControl w:val="0"/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34FB9">
        <w:rPr>
          <w:rFonts w:ascii="Arial Narrow" w:hAnsi="Arial Narrow"/>
          <w:sz w:val="22"/>
          <w:szCs w:val="22"/>
          <w:lang w:val="sk-SK" w:eastAsia="en-US"/>
        </w:rPr>
        <w:t>Kupujúci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ako verejný obstarávateľ podľa § 7 ods. 1 písm. </w:t>
      </w:r>
      <w:r w:rsidR="00F735BF" w:rsidRPr="00F34FB9">
        <w:rPr>
          <w:rFonts w:ascii="Arial Narrow" w:hAnsi="Arial Narrow"/>
          <w:sz w:val="22"/>
          <w:szCs w:val="22"/>
          <w:lang w:val="sk-SK" w:eastAsia="en-US"/>
        </w:rPr>
        <w:t>d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>) zákona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č. 343/2015 Z. z. vyhlásilo oznámením uverejnenom v Úradnom vestníku EÚ </w:t>
      </w:r>
      <w:r w:rsidR="00F735BF" w:rsidRPr="00F34FB9">
        <w:rPr>
          <w:rFonts w:ascii="Arial Narrow" w:hAnsi="Arial Narrow"/>
          <w:sz w:val="22"/>
          <w:szCs w:val="22"/>
          <w:lang w:val="sk-SK" w:eastAsia="en-US"/>
        </w:rPr>
        <w:t xml:space="preserve">č. </w:t>
      </w:r>
      <w:r w:rsidR="00F735BF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S/xxx</w:t>
      </w:r>
      <w:r w:rsidR="00F735BF" w:rsidRPr="00F34FB9">
        <w:rPr>
          <w:rFonts w:ascii="Arial Narrow" w:hAnsi="Arial Narrow"/>
          <w:sz w:val="22"/>
          <w:szCs w:val="22"/>
          <w:lang w:val="sk-SK" w:eastAsia="en-US"/>
        </w:rPr>
        <w:t xml:space="preserve"> pod zn. 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S 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F86806" w:rsidRPr="00F34FB9">
        <w:rPr>
          <w:rFonts w:ascii="Arial Narrow" w:hAnsi="Arial Narrow"/>
          <w:sz w:val="22"/>
          <w:szCs w:val="22"/>
          <w:highlight w:val="yellow"/>
          <w:lang w:eastAsia="en-US"/>
        </w:rPr>
        <w:t>/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>201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8-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xxxxxx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F86806" w:rsidRPr="00F34FB9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F86806" w:rsidRPr="00F34FB9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>201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8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>/201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8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F735BF" w:rsidRPr="00F34FB9">
        <w:rPr>
          <w:rFonts w:ascii="Arial Narrow" w:hAnsi="Arial Narrow"/>
          <w:sz w:val="22"/>
          <w:szCs w:val="22"/>
          <w:lang w:val="sk-SK" w:eastAsia="en-US"/>
        </w:rPr>
        <w:t>pod zn.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xxxxx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 xml:space="preserve"> zo dňa </w:t>
      </w:r>
      <w:r w:rsidR="00F86806" w:rsidRPr="00F34FB9">
        <w:rPr>
          <w:rFonts w:ascii="Arial Narrow" w:hAnsi="Arial Narrow"/>
          <w:sz w:val="22"/>
          <w:szCs w:val="22"/>
          <w:highlight w:val="yellow"/>
          <w:lang w:val="sk-SK" w:eastAsia="en-US"/>
        </w:rPr>
        <w:t>xx.xx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.2018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„</w:t>
      </w:r>
      <w:r w:rsidR="008A0434" w:rsidRPr="00F34FB9">
        <w:rPr>
          <w:rFonts w:ascii="Arial Narrow" w:hAnsi="Arial Narrow"/>
          <w:sz w:val="22"/>
          <w:szCs w:val="22"/>
        </w:rPr>
        <w:t>Preventívn</w:t>
      </w:r>
      <w:r w:rsidR="008A0434" w:rsidRPr="00F34FB9">
        <w:rPr>
          <w:rFonts w:ascii="Arial Narrow" w:hAnsi="Arial Narrow"/>
          <w:sz w:val="22"/>
          <w:szCs w:val="22"/>
          <w:lang w:val="sk-SK"/>
        </w:rPr>
        <w:t>e</w:t>
      </w:r>
      <w:r w:rsidR="008A0434" w:rsidRPr="00F34FB9">
        <w:rPr>
          <w:rFonts w:ascii="Arial Narrow" w:hAnsi="Arial Narrow"/>
          <w:sz w:val="22"/>
          <w:szCs w:val="22"/>
        </w:rPr>
        <w:t xml:space="preserve"> diaľkovo riaden</w:t>
      </w:r>
      <w:r w:rsidR="008A0434" w:rsidRPr="00F34FB9">
        <w:rPr>
          <w:rFonts w:ascii="Arial Narrow" w:hAnsi="Arial Narrow"/>
          <w:sz w:val="22"/>
          <w:szCs w:val="22"/>
          <w:lang w:val="sk-SK"/>
        </w:rPr>
        <w:t>é</w:t>
      </w:r>
      <w:r w:rsidR="008A0434" w:rsidRPr="00F34FB9">
        <w:rPr>
          <w:rFonts w:ascii="Arial Narrow" w:hAnsi="Arial Narrow"/>
          <w:sz w:val="22"/>
          <w:szCs w:val="22"/>
        </w:rPr>
        <w:t xml:space="preserve"> o</w:t>
      </w:r>
      <w:r w:rsidR="008A0434" w:rsidRPr="00F34FB9">
        <w:rPr>
          <w:rFonts w:ascii="Arial Narrow" w:eastAsia="Calibri" w:hAnsi="Arial Narrow"/>
          <w:sz w:val="22"/>
          <w:szCs w:val="22"/>
        </w:rPr>
        <w:t>dpaľovac</w:t>
      </w:r>
      <w:r w:rsidR="008A0434" w:rsidRPr="00F34FB9">
        <w:rPr>
          <w:rFonts w:ascii="Arial Narrow" w:eastAsia="Calibri" w:hAnsi="Arial Narrow"/>
          <w:sz w:val="22"/>
          <w:szCs w:val="22"/>
          <w:lang w:val="sk-SK"/>
        </w:rPr>
        <w:t>ie</w:t>
      </w:r>
      <w:r w:rsidR="008A0434" w:rsidRPr="00F34FB9">
        <w:rPr>
          <w:rFonts w:ascii="Arial Narrow" w:eastAsia="Calibri" w:hAnsi="Arial Narrow"/>
          <w:sz w:val="22"/>
          <w:szCs w:val="22"/>
        </w:rPr>
        <w:t xml:space="preserve"> systém</w:t>
      </w:r>
      <w:r w:rsidR="008A0434" w:rsidRPr="00F34FB9">
        <w:rPr>
          <w:rFonts w:ascii="Arial Narrow" w:eastAsia="Calibri" w:hAnsi="Arial Narrow"/>
          <w:sz w:val="22"/>
          <w:szCs w:val="22"/>
          <w:lang w:val="sk-SK"/>
        </w:rPr>
        <w:t>y</w:t>
      </w:r>
      <w:r w:rsidR="008A0434" w:rsidRPr="00F34FB9">
        <w:rPr>
          <w:rFonts w:ascii="Arial Narrow" w:eastAsia="Calibri" w:hAnsi="Arial Narrow"/>
          <w:sz w:val="22"/>
          <w:szCs w:val="22"/>
        </w:rPr>
        <w:t xml:space="preserve"> na odstrel snehových lavín pre HZS</w:t>
      </w:r>
      <w:r w:rsidR="00F86806" w:rsidRPr="00F34FB9">
        <w:rPr>
          <w:rFonts w:ascii="Arial Narrow" w:hAnsi="Arial Narrow"/>
          <w:sz w:val="22"/>
          <w:szCs w:val="22"/>
          <w:lang w:val="sk-SK" w:eastAsia="en-US"/>
        </w:rPr>
        <w:t>“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(ďalej </w:t>
      </w:r>
      <w:r w:rsidR="00F86806" w:rsidRPr="00F34FB9">
        <w:rPr>
          <w:rFonts w:ascii="Arial Narrow" w:hAnsi="Arial Narrow"/>
          <w:b/>
          <w:sz w:val="22"/>
          <w:szCs w:val="22"/>
          <w:lang w:eastAsia="en-US"/>
        </w:rPr>
        <w:t>len „verejné obstarávanie“).</w:t>
      </w:r>
    </w:p>
    <w:p w:rsidR="001B6ED9" w:rsidRPr="00F34FB9" w:rsidRDefault="001B6ED9" w:rsidP="001B6ED9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:rsidR="00F86806" w:rsidRPr="00F34FB9" w:rsidRDefault="00F86806" w:rsidP="005E791D">
      <w:pPr>
        <w:pStyle w:val="Odsekzoznamu"/>
        <w:widowControl w:val="0"/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34FB9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C52F2E" w:rsidRPr="00F34FB9">
        <w:rPr>
          <w:rFonts w:ascii="Arial Narrow" w:hAnsi="Arial Narrow"/>
          <w:sz w:val="22"/>
          <w:szCs w:val="22"/>
          <w:lang w:val="sk-SK" w:eastAsia="en-US"/>
        </w:rPr>
        <w:t>Predávajúceho</w:t>
      </w:r>
      <w:r w:rsidRPr="00F34FB9">
        <w:rPr>
          <w:rFonts w:ascii="Arial Narrow" w:hAnsi="Arial Narrow"/>
          <w:sz w:val="22"/>
          <w:szCs w:val="22"/>
          <w:lang w:eastAsia="en-US"/>
        </w:rPr>
        <w:t xml:space="preserve"> vybraná ako ponuka úspešného uchádzača v súlade s podmienkami uvedenými v súťažných podkladoch verejného obstarávania. Na základe tejto skutočnosti a predloženej ponuky </w:t>
      </w:r>
      <w:r w:rsidR="00C52F2E" w:rsidRPr="00F34FB9">
        <w:rPr>
          <w:rFonts w:ascii="Arial Narrow" w:hAnsi="Arial Narrow"/>
          <w:sz w:val="22"/>
          <w:szCs w:val="22"/>
          <w:lang w:val="sk-SK" w:eastAsia="en-US"/>
        </w:rPr>
        <w:t>Predávajúceho</w:t>
      </w:r>
      <w:r w:rsidRPr="00F34FB9">
        <w:rPr>
          <w:rFonts w:ascii="Arial Narrow" w:hAnsi="Arial Narrow"/>
          <w:sz w:val="22"/>
          <w:szCs w:val="22"/>
          <w:lang w:eastAsia="en-US"/>
        </w:rPr>
        <w:t xml:space="preserve"> sa </w:t>
      </w:r>
      <w:r w:rsidR="00C52F2E" w:rsidRPr="00F34FB9">
        <w:rPr>
          <w:rFonts w:ascii="Arial Narrow" w:hAnsi="Arial Narrow"/>
          <w:sz w:val="22"/>
          <w:szCs w:val="22"/>
          <w:lang w:val="sk-SK" w:eastAsia="en-US"/>
        </w:rPr>
        <w:t>Zmluvné</w:t>
      </w:r>
      <w:r w:rsidRPr="00F34FB9">
        <w:rPr>
          <w:rFonts w:ascii="Arial Narrow" w:hAnsi="Arial Narrow"/>
          <w:sz w:val="22"/>
          <w:szCs w:val="22"/>
          <w:lang w:eastAsia="en-US"/>
        </w:rPr>
        <w:t xml:space="preserve"> strany v slobodnej vôli a v súlade so všeobecne záväznými právnymi predpismi platnými na území Slovenskej republiky rozhodli uzatvoriť túto Dohodu.</w:t>
      </w:r>
    </w:p>
    <w:p w:rsidR="001B6ED9" w:rsidRPr="00F34FB9" w:rsidRDefault="001B6ED9" w:rsidP="001B6ED9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F86806" w:rsidRPr="00F34FB9" w:rsidRDefault="00F86806" w:rsidP="005E791D">
      <w:pPr>
        <w:pStyle w:val="Odsekzoznamu"/>
        <w:widowControl w:val="0"/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34FB9">
        <w:rPr>
          <w:rFonts w:ascii="Arial Narrow" w:hAnsi="Arial Narrow"/>
          <w:sz w:val="22"/>
          <w:szCs w:val="22"/>
          <w:lang w:eastAsia="en-US"/>
        </w:rPr>
        <w:t>Kupujúci týmto vyhlasuje, že je spôsobilý túto Dohodu uzatvoriť a plniť záväzky v nej obsiahnuté.</w:t>
      </w:r>
    </w:p>
    <w:p w:rsidR="001B6ED9" w:rsidRPr="00F34FB9" w:rsidRDefault="001B6ED9" w:rsidP="001B6ED9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F86806" w:rsidRPr="00F34FB9" w:rsidRDefault="00C52F2E" w:rsidP="005E791D">
      <w:pPr>
        <w:pStyle w:val="Odsekzoznamu"/>
        <w:widowControl w:val="0"/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34FB9">
        <w:rPr>
          <w:rFonts w:ascii="Arial Narrow" w:hAnsi="Arial Narrow"/>
          <w:sz w:val="22"/>
          <w:szCs w:val="22"/>
          <w:lang w:val="sk-SK" w:eastAsia="en-US"/>
        </w:rPr>
        <w:t>Predávajúci</w:t>
      </w:r>
      <w:r w:rsidR="00F86806" w:rsidRPr="00F34FB9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:rsidR="001B6ED9" w:rsidRPr="00F34FB9" w:rsidRDefault="001B6ED9" w:rsidP="001B6ED9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F86806" w:rsidRPr="00F34FB9" w:rsidRDefault="00F86806" w:rsidP="005E791D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F34FB9">
        <w:rPr>
          <w:rFonts w:ascii="Arial Narrow" w:hAnsi="Arial Narrow"/>
          <w:bCs/>
          <w:iCs/>
          <w:sz w:val="22"/>
          <w:szCs w:val="22"/>
        </w:rPr>
        <w:t>Základným účelom tejto Dohody je v súlade s výsledkom verejného obstarávania zabezpeč</w:t>
      </w:r>
      <w:r w:rsidR="005E502E" w:rsidRPr="00F34FB9">
        <w:rPr>
          <w:rFonts w:ascii="Arial Narrow" w:hAnsi="Arial Narrow"/>
          <w:bCs/>
          <w:iCs/>
          <w:sz w:val="22"/>
          <w:szCs w:val="22"/>
        </w:rPr>
        <w:t>iť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 </w:t>
      </w:r>
      <w:bookmarkStart w:id="4" w:name="_Hlk519951604"/>
      <w:r w:rsidR="005E502E" w:rsidRPr="00F34FB9">
        <w:rPr>
          <w:rFonts w:ascii="Arial Narrow" w:hAnsi="Arial Narrow"/>
          <w:bCs/>
          <w:iCs/>
          <w:sz w:val="22"/>
          <w:szCs w:val="22"/>
        </w:rPr>
        <w:t xml:space="preserve">najmä </w:t>
      </w:r>
      <w:r w:rsidRPr="00F34FB9">
        <w:rPr>
          <w:rFonts w:ascii="Arial Narrow" w:hAnsi="Arial Narrow"/>
          <w:bCs/>
          <w:iCs/>
          <w:sz w:val="22"/>
          <w:szCs w:val="22"/>
        </w:rPr>
        <w:t>kúp</w:t>
      </w:r>
      <w:r w:rsidR="005E502E" w:rsidRPr="00F34FB9">
        <w:rPr>
          <w:rFonts w:ascii="Arial Narrow" w:hAnsi="Arial Narrow"/>
          <w:bCs/>
          <w:iCs/>
          <w:sz w:val="22"/>
          <w:szCs w:val="22"/>
        </w:rPr>
        <w:t>u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D640D3" w:rsidRPr="00F34FB9">
        <w:rPr>
          <w:rFonts w:ascii="Arial Narrow" w:hAnsi="Arial Narrow"/>
          <w:bCs/>
          <w:iCs/>
          <w:sz w:val="22"/>
          <w:szCs w:val="22"/>
        </w:rPr>
        <w:t xml:space="preserve">dopravu na miesto určenia, </w:t>
      </w:r>
      <w:r w:rsidRPr="00F34FB9">
        <w:rPr>
          <w:rFonts w:ascii="Arial Narrow" w:hAnsi="Arial Narrow"/>
          <w:bCs/>
          <w:iCs/>
          <w:sz w:val="22"/>
          <w:szCs w:val="22"/>
        </w:rPr>
        <w:t>montáž, in</w:t>
      </w:r>
      <w:r w:rsidR="005E502E" w:rsidRPr="00F34FB9">
        <w:rPr>
          <w:rFonts w:ascii="Arial Narrow" w:hAnsi="Arial Narrow"/>
          <w:bCs/>
          <w:iCs/>
          <w:sz w:val="22"/>
          <w:szCs w:val="22"/>
        </w:rPr>
        <w:t>štalovan</w:t>
      </w:r>
      <w:r w:rsidRPr="00F34FB9">
        <w:rPr>
          <w:rFonts w:ascii="Arial Narrow" w:hAnsi="Arial Narrow"/>
          <w:bCs/>
          <w:iCs/>
          <w:sz w:val="22"/>
          <w:szCs w:val="22"/>
        </w:rPr>
        <w:t>ie</w:t>
      </w:r>
      <w:r w:rsidR="00C23542" w:rsidRPr="00F34FB9">
        <w:rPr>
          <w:rFonts w:ascii="Arial Narrow" w:hAnsi="Arial Narrow"/>
          <w:bCs/>
          <w:iCs/>
          <w:sz w:val="22"/>
          <w:szCs w:val="22"/>
        </w:rPr>
        <w:t>,</w:t>
      </w:r>
      <w:r w:rsidRPr="00F34FB9">
        <w:rPr>
          <w:rFonts w:ascii="Arial Narrow" w:hAnsi="Arial Narrow"/>
          <w:bCs/>
          <w:iCs/>
          <w:sz w:val="22"/>
          <w:szCs w:val="22"/>
        </w:rPr>
        <w:t> sprevádzkovani</w:t>
      </w:r>
      <w:r w:rsidR="005E502E" w:rsidRPr="00F34FB9">
        <w:rPr>
          <w:rFonts w:ascii="Arial Narrow" w:hAnsi="Arial Narrow"/>
          <w:bCs/>
          <w:iCs/>
          <w:sz w:val="22"/>
          <w:szCs w:val="22"/>
        </w:rPr>
        <w:t>e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 Tovaru</w:t>
      </w:r>
      <w:r w:rsidR="00C23542" w:rsidRPr="00F34FB9">
        <w:rPr>
          <w:rFonts w:ascii="Arial Narrow" w:hAnsi="Arial Narrow"/>
          <w:bCs/>
          <w:iCs/>
          <w:sz w:val="22"/>
          <w:szCs w:val="22"/>
        </w:rPr>
        <w:t>, odskúšanie Tovaru,  dodanie príslušnej dokumentácie, zaškolenie obsluhy</w:t>
      </w:r>
      <w:bookmarkEnd w:id="4"/>
      <w:r w:rsidR="00C23542" w:rsidRPr="00F34FB9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F34FB9">
        <w:rPr>
          <w:rFonts w:ascii="Arial Narrow" w:hAnsi="Arial Narrow"/>
          <w:bCs/>
          <w:iCs/>
          <w:sz w:val="22"/>
          <w:szCs w:val="22"/>
        </w:rPr>
        <w:t>(tak ako je tento pojem zadefinovaný nižšie v</w:t>
      </w:r>
      <w:r w:rsidR="00875BA3" w:rsidRPr="00F34FB9">
        <w:rPr>
          <w:rFonts w:ascii="Arial Narrow" w:hAnsi="Arial Narrow"/>
          <w:bCs/>
          <w:iCs/>
          <w:sz w:val="22"/>
          <w:szCs w:val="22"/>
        </w:rPr>
        <w:t xml:space="preserve"> čl. I, </w:t>
      </w:r>
      <w:r w:rsidRPr="00F34FB9">
        <w:rPr>
          <w:rFonts w:ascii="Arial Narrow" w:hAnsi="Arial Narrow"/>
          <w:bCs/>
          <w:iCs/>
          <w:sz w:val="22"/>
          <w:szCs w:val="22"/>
        </w:rPr>
        <w:t>bode 1.1.</w:t>
      </w:r>
      <w:r w:rsidR="00875BA3" w:rsidRPr="00F34FB9">
        <w:rPr>
          <w:rFonts w:ascii="Arial Narrow" w:hAnsi="Arial Narrow"/>
          <w:bCs/>
          <w:iCs/>
          <w:sz w:val="22"/>
          <w:szCs w:val="22"/>
        </w:rPr>
        <w:t>, čl. II, bodoch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 2.1.</w:t>
      </w:r>
      <w:r w:rsidR="00095173">
        <w:rPr>
          <w:rFonts w:ascii="Arial Narrow" w:hAnsi="Arial Narrow"/>
          <w:bCs/>
          <w:iCs/>
          <w:sz w:val="22"/>
          <w:szCs w:val="22"/>
        </w:rPr>
        <w:t xml:space="preserve"> až</w:t>
      </w:r>
      <w:r w:rsidR="00444A8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875BA3" w:rsidRPr="00F34FB9">
        <w:rPr>
          <w:rFonts w:ascii="Arial Narrow" w:hAnsi="Arial Narrow"/>
          <w:bCs/>
          <w:iCs/>
          <w:sz w:val="22"/>
          <w:szCs w:val="22"/>
        </w:rPr>
        <w:t>2.</w:t>
      </w:r>
      <w:r w:rsidR="00095173">
        <w:rPr>
          <w:rFonts w:ascii="Arial Narrow" w:hAnsi="Arial Narrow"/>
          <w:bCs/>
          <w:iCs/>
          <w:sz w:val="22"/>
          <w:szCs w:val="22"/>
        </w:rPr>
        <w:t>4</w:t>
      </w:r>
      <w:bookmarkStart w:id="5" w:name="_GoBack"/>
      <w:bookmarkEnd w:id="5"/>
      <w:r w:rsidR="00875BA3" w:rsidRPr="00F34FB9">
        <w:rPr>
          <w:rFonts w:ascii="Arial Narrow" w:hAnsi="Arial Narrow"/>
          <w:bCs/>
          <w:iCs/>
          <w:sz w:val="22"/>
          <w:szCs w:val="22"/>
        </w:rPr>
        <w:t>.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 a v Prílohe č. 1</w:t>
      </w:r>
      <w:r w:rsidR="00875BA3" w:rsidRPr="00F34FB9">
        <w:rPr>
          <w:rFonts w:ascii="Arial Narrow" w:hAnsi="Arial Narrow"/>
          <w:bCs/>
          <w:iCs/>
          <w:sz w:val="22"/>
          <w:szCs w:val="22"/>
        </w:rPr>
        <w:t>.B, resp. 1.A tejto</w:t>
      </w:r>
      <w:r w:rsidRPr="00F34FB9">
        <w:rPr>
          <w:rFonts w:ascii="Arial Narrow" w:hAnsi="Arial Narrow"/>
          <w:bCs/>
          <w:iCs/>
          <w:sz w:val="22"/>
          <w:szCs w:val="22"/>
        </w:rPr>
        <w:t xml:space="preserve"> Dohody), ktorý bude v súlade s touto Dohodou a </w:t>
      </w:r>
      <w:r w:rsidR="00C7753C" w:rsidRPr="00F34FB9">
        <w:rPr>
          <w:rFonts w:ascii="Arial Narrow" w:hAnsi="Arial Narrow"/>
          <w:bCs/>
          <w:iCs/>
          <w:sz w:val="22"/>
          <w:szCs w:val="22"/>
        </w:rPr>
        <w:t>O</w:t>
      </w:r>
      <w:r w:rsidRPr="00F34FB9">
        <w:rPr>
          <w:rFonts w:ascii="Arial Narrow" w:hAnsi="Arial Narrow"/>
          <w:bCs/>
          <w:iCs/>
          <w:sz w:val="22"/>
          <w:szCs w:val="22"/>
        </w:rPr>
        <w:t>bjednávkami kupovať Kupujúci od Predávajúceho.</w:t>
      </w:r>
    </w:p>
    <w:p w:rsidR="006141D6" w:rsidRPr="00F34FB9" w:rsidRDefault="006141D6" w:rsidP="006141D6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6141D6" w:rsidRPr="00F34FB9" w:rsidRDefault="006141D6" w:rsidP="006141D6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F34FB9">
        <w:rPr>
          <w:rFonts w:ascii="Arial Narrow" w:hAnsi="Arial Narrow"/>
          <w:bCs/>
          <w:iCs/>
          <w:sz w:val="22"/>
          <w:szCs w:val="22"/>
        </w:rPr>
        <w:t>Predmet Dohody je financovaný z prostriedkov Európskych štrukturálnych a investičných fondov (Operačný program Kvalita životného prostredia), prípadne z iných relevantných programov, fondov a finančných mechanizmov ako aj z rozpočtových prostriedkov verejného obstarávateľa.</w:t>
      </w:r>
    </w:p>
    <w:p w:rsidR="006141D6" w:rsidRPr="00F34FB9" w:rsidRDefault="006141D6" w:rsidP="006141D6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PREDMET DOHODY</w:t>
      </w: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2C792E" w:rsidRPr="00F34FB9" w:rsidRDefault="00017AE6" w:rsidP="005E791D">
      <w:pPr>
        <w:numPr>
          <w:ilvl w:val="1"/>
          <w:numId w:val="5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</w:t>
      </w:r>
      <w:r w:rsidRPr="00F34FB9">
        <w:rPr>
          <w:rFonts w:ascii="Arial Narrow" w:hAnsi="Arial Narrow"/>
          <w:sz w:val="22"/>
          <w:szCs w:val="22"/>
        </w:rPr>
        <w:t xml:space="preserve">Dohody je </w:t>
      </w:r>
      <w:bookmarkStart w:id="6" w:name="_Hlk519951871"/>
      <w:r w:rsidR="00CD1C59" w:rsidRPr="00F34FB9">
        <w:rPr>
          <w:rFonts w:ascii="Arial Narrow" w:hAnsi="Arial Narrow"/>
          <w:sz w:val="22"/>
          <w:szCs w:val="22"/>
        </w:rPr>
        <w:t xml:space="preserve">stanovenie podmienok nákupu a predaja </w:t>
      </w:r>
      <w:r w:rsidRPr="00F34FB9">
        <w:rPr>
          <w:rFonts w:ascii="Arial Narrow" w:hAnsi="Arial Narrow"/>
          <w:sz w:val="22"/>
          <w:szCs w:val="22"/>
        </w:rPr>
        <w:t>Preventívnych diaľkovo riadených odpaľovacích systémov na odstrel snehových lavín pre HZS,  vrátane súvisiacich služieb podľa potrieb Kupujúceho špecifikovan</w:t>
      </w:r>
      <w:r w:rsidR="00E05420" w:rsidRPr="00F34FB9">
        <w:rPr>
          <w:rFonts w:ascii="Arial Narrow" w:hAnsi="Arial Narrow"/>
          <w:sz w:val="22"/>
          <w:szCs w:val="22"/>
        </w:rPr>
        <w:t>ých</w:t>
      </w:r>
      <w:r w:rsidRPr="00F34FB9">
        <w:rPr>
          <w:rFonts w:ascii="Arial Narrow" w:hAnsi="Arial Narrow"/>
          <w:sz w:val="22"/>
          <w:szCs w:val="22"/>
        </w:rPr>
        <w:t xml:space="preserve"> v Prílohe č.1 tejto Dohody (ďalej len </w:t>
      </w:r>
      <w:r w:rsidRPr="00F34FB9">
        <w:rPr>
          <w:rFonts w:ascii="Arial Narrow" w:hAnsi="Arial Narrow"/>
          <w:b/>
          <w:sz w:val="22"/>
          <w:szCs w:val="22"/>
        </w:rPr>
        <w:t>„Tovar“</w:t>
      </w:r>
      <w:r w:rsidRPr="00F34FB9">
        <w:rPr>
          <w:rFonts w:ascii="Arial Narrow" w:hAnsi="Arial Narrow"/>
          <w:sz w:val="22"/>
          <w:szCs w:val="22"/>
        </w:rPr>
        <w:t>)</w:t>
      </w:r>
      <w:r w:rsidR="00C939E9" w:rsidRPr="00F34FB9">
        <w:rPr>
          <w:rFonts w:ascii="Arial Narrow" w:hAnsi="Arial Narrow"/>
          <w:sz w:val="22"/>
          <w:szCs w:val="22"/>
        </w:rPr>
        <w:t>.</w:t>
      </w:r>
      <w:r w:rsidRPr="00F34FB9">
        <w:rPr>
          <w:rFonts w:ascii="Arial Narrow" w:hAnsi="Arial Narrow"/>
          <w:sz w:val="22"/>
          <w:szCs w:val="22"/>
        </w:rPr>
        <w:t xml:space="preserve"> </w:t>
      </w:r>
    </w:p>
    <w:bookmarkEnd w:id="6"/>
    <w:p w:rsidR="001B6ED9" w:rsidRPr="00F34FB9" w:rsidRDefault="001B6ED9" w:rsidP="00D1220E">
      <w:p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</w:p>
    <w:p w:rsidR="00F86806" w:rsidRDefault="00F86806" w:rsidP="005E791D">
      <w:pPr>
        <w:numPr>
          <w:ilvl w:val="1"/>
          <w:numId w:val="5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bookmarkStart w:id="7" w:name="_Hlk519952214"/>
      <w:r w:rsidRPr="00F34FB9">
        <w:rPr>
          <w:rFonts w:ascii="Arial Narrow" w:hAnsi="Arial Narrow"/>
          <w:sz w:val="22"/>
          <w:szCs w:val="22"/>
        </w:rPr>
        <w:t xml:space="preserve">Zmluvné strany sa dohodli, že </w:t>
      </w:r>
      <w:r w:rsidR="00C27A14" w:rsidRPr="00F34FB9">
        <w:rPr>
          <w:rFonts w:ascii="Arial Narrow" w:hAnsi="Arial Narrow"/>
          <w:sz w:val="22"/>
          <w:szCs w:val="22"/>
        </w:rPr>
        <w:t xml:space="preserve">dodávka </w:t>
      </w:r>
      <w:r w:rsidRPr="00F34FB9">
        <w:rPr>
          <w:rFonts w:ascii="Arial Narrow" w:hAnsi="Arial Narrow"/>
          <w:sz w:val="22"/>
          <w:szCs w:val="22"/>
        </w:rPr>
        <w:t>Tovaru podľa tejto Dohody bude realizovan</w:t>
      </w:r>
      <w:r w:rsidR="00C27A14" w:rsidRPr="00F34FB9">
        <w:rPr>
          <w:rFonts w:ascii="Arial Narrow" w:hAnsi="Arial Narrow"/>
          <w:sz w:val="22"/>
          <w:szCs w:val="22"/>
        </w:rPr>
        <w:t>á</w:t>
      </w:r>
      <w:r w:rsidRPr="00F34FB9">
        <w:rPr>
          <w:rFonts w:ascii="Arial Narrow" w:hAnsi="Arial Narrow"/>
          <w:sz w:val="22"/>
          <w:szCs w:val="22"/>
        </w:rPr>
        <w:t xml:space="preserve"> na základe písomnej </w:t>
      </w:r>
      <w:r w:rsidR="003747B0" w:rsidRPr="00F34FB9">
        <w:rPr>
          <w:rFonts w:ascii="Arial Narrow" w:hAnsi="Arial Narrow"/>
          <w:sz w:val="22"/>
          <w:szCs w:val="22"/>
        </w:rPr>
        <w:t>O</w:t>
      </w:r>
      <w:r w:rsidRPr="00F34FB9">
        <w:rPr>
          <w:rFonts w:ascii="Arial Narrow" w:hAnsi="Arial Narrow"/>
          <w:sz w:val="22"/>
          <w:szCs w:val="22"/>
        </w:rPr>
        <w:t>bjednávky, v ktorej budú špecifikované všetky detaily</w:t>
      </w:r>
      <w:r w:rsidR="003747B0" w:rsidRPr="00F34FB9">
        <w:rPr>
          <w:rFonts w:ascii="Arial Narrow" w:hAnsi="Arial Narrow"/>
          <w:sz w:val="22"/>
          <w:szCs w:val="22"/>
        </w:rPr>
        <w:t>, najmä</w:t>
      </w:r>
      <w:r w:rsidRPr="00F34FB9">
        <w:rPr>
          <w:rFonts w:ascii="Arial Narrow" w:hAnsi="Arial Narrow"/>
          <w:sz w:val="22"/>
          <w:szCs w:val="22"/>
        </w:rPr>
        <w:t xml:space="preserve"> </w:t>
      </w:r>
      <w:r w:rsidR="00DF26CF" w:rsidRPr="00F34FB9">
        <w:rPr>
          <w:rFonts w:ascii="Arial Narrow" w:hAnsi="Arial Narrow"/>
          <w:sz w:val="22"/>
          <w:szCs w:val="22"/>
        </w:rPr>
        <w:t xml:space="preserve">dodanie Tovaru, </w:t>
      </w:r>
      <w:r w:rsidR="00DF26CF" w:rsidRPr="00F34FB9">
        <w:rPr>
          <w:rFonts w:ascii="Arial Narrow" w:hAnsi="Arial Narrow"/>
          <w:bCs/>
          <w:iCs/>
          <w:sz w:val="22"/>
          <w:szCs w:val="22"/>
        </w:rPr>
        <w:t>doprav</w:t>
      </w:r>
      <w:r w:rsidR="006141D6" w:rsidRPr="00F34FB9">
        <w:rPr>
          <w:rFonts w:ascii="Arial Narrow" w:hAnsi="Arial Narrow"/>
          <w:bCs/>
          <w:iCs/>
          <w:sz w:val="22"/>
          <w:szCs w:val="22"/>
        </w:rPr>
        <w:t>a</w:t>
      </w:r>
      <w:r w:rsidR="00DF26CF" w:rsidRPr="00F34FB9">
        <w:rPr>
          <w:rFonts w:ascii="Arial Narrow" w:hAnsi="Arial Narrow"/>
          <w:bCs/>
          <w:iCs/>
          <w:sz w:val="22"/>
          <w:szCs w:val="22"/>
        </w:rPr>
        <w:t xml:space="preserve"> na miesto určenia, montáž, inštalovanie, sprevádzkovanie Tovaru, odskúšanie Tovaru,  dodanie príslušnej dokumentácie, zaškolenie obsluhy </w:t>
      </w:r>
      <w:r w:rsidRPr="00F34FB9">
        <w:rPr>
          <w:rFonts w:ascii="Arial Narrow" w:hAnsi="Arial Narrow"/>
          <w:sz w:val="22"/>
          <w:szCs w:val="22"/>
        </w:rPr>
        <w:t xml:space="preserve">(ďalej len </w:t>
      </w:r>
      <w:r w:rsidRPr="00F34FB9">
        <w:rPr>
          <w:rFonts w:ascii="Arial Narrow" w:hAnsi="Arial Narrow"/>
          <w:b/>
          <w:sz w:val="22"/>
          <w:szCs w:val="22"/>
        </w:rPr>
        <w:t>„Objednávka</w:t>
      </w:r>
      <w:r w:rsidRPr="005947A1">
        <w:rPr>
          <w:rFonts w:ascii="Arial Narrow" w:hAnsi="Arial Narrow"/>
          <w:b/>
          <w:sz w:val="22"/>
          <w:szCs w:val="22"/>
        </w:rPr>
        <w:t>“</w:t>
      </w:r>
      <w:r w:rsidRPr="0060143A">
        <w:rPr>
          <w:rFonts w:ascii="Arial Narrow" w:hAnsi="Arial Narrow"/>
          <w:sz w:val="22"/>
          <w:szCs w:val="22"/>
        </w:rPr>
        <w:t>).</w:t>
      </w:r>
    </w:p>
    <w:p w:rsidR="00C35222" w:rsidRDefault="00C35222" w:rsidP="00D1220E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:rsidR="00C939E9" w:rsidRDefault="00C939E9" w:rsidP="005E791D">
      <w:pPr>
        <w:numPr>
          <w:ilvl w:val="1"/>
          <w:numId w:val="5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>Predávajúci sa zaväzuje dodávať za podmienok stanovených touto Dohodou a</w:t>
      </w:r>
      <w:r>
        <w:rPr>
          <w:rFonts w:ascii="Arial Narrow" w:hAnsi="Arial Narrow"/>
          <w:sz w:val="22"/>
          <w:szCs w:val="22"/>
        </w:rPr>
        <w:t> príslušnou Objednávkou podľa tejto Dohody</w:t>
      </w:r>
      <w:r w:rsidRPr="00406AC8">
        <w:rPr>
          <w:rFonts w:ascii="Arial Narrow" w:hAnsi="Arial Narrow"/>
          <w:sz w:val="22"/>
          <w:szCs w:val="22"/>
        </w:rPr>
        <w:t xml:space="preserve"> Kupujúcemu Tovar a Kupujúci sa zaväzuje Tovar prevziať a zaplatiť kúpnu cenu dohodnutú v súlade s podmienkami Dohody a</w:t>
      </w:r>
      <w:r>
        <w:rPr>
          <w:rFonts w:ascii="Arial Narrow" w:hAnsi="Arial Narrow"/>
          <w:sz w:val="22"/>
          <w:szCs w:val="22"/>
        </w:rPr>
        <w:t> príslušnej Objednávky.</w:t>
      </w:r>
    </w:p>
    <w:bookmarkEnd w:id="7"/>
    <w:p w:rsidR="002C792E" w:rsidRPr="005947A1" w:rsidRDefault="002C792E" w:rsidP="002C792E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II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TOVAR, </w:t>
      </w:r>
      <w:r>
        <w:rPr>
          <w:rFonts w:ascii="Arial Narrow" w:hAnsi="Arial Narrow"/>
          <w:b/>
          <w:sz w:val="22"/>
          <w:szCs w:val="22"/>
        </w:rPr>
        <w:t>OBJEDNÁVKA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:rsidR="00855672" w:rsidRPr="00C56294" w:rsidRDefault="00F86806" w:rsidP="00855672">
      <w:pPr>
        <w:pStyle w:val="Odsekzoznamu"/>
        <w:numPr>
          <w:ilvl w:val="1"/>
          <w:numId w:val="5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C56294">
        <w:rPr>
          <w:rFonts w:ascii="Arial Narrow" w:hAnsi="Arial Narrow"/>
          <w:b/>
          <w:sz w:val="22"/>
          <w:szCs w:val="22"/>
        </w:rPr>
        <w:t>OPZ</w:t>
      </w:r>
      <w:r w:rsidRPr="00C56294">
        <w:rPr>
          <w:rFonts w:ascii="Arial Narrow" w:hAnsi="Arial Narrow"/>
          <w:sz w:val="22"/>
          <w:szCs w:val="22"/>
        </w:rPr>
        <w:t>“) použitom v súťažných podkladoch vo verejnom obstarávaní</w:t>
      </w:r>
      <w:r w:rsidR="005F7427" w:rsidRPr="00C56294">
        <w:rPr>
          <w:rFonts w:ascii="Arial Narrow" w:hAnsi="Arial Narrow"/>
          <w:sz w:val="22"/>
          <w:szCs w:val="22"/>
          <w:lang w:val="sk-SK"/>
        </w:rPr>
        <w:t xml:space="preserve">, </w:t>
      </w:r>
      <w:r w:rsidR="005F7427" w:rsidRPr="00C56294">
        <w:rPr>
          <w:rFonts w:ascii="Arial Narrow" w:hAnsi="Arial Narrow"/>
          <w:sz w:val="22"/>
          <w:szCs w:val="22"/>
        </w:rPr>
        <w:t>ako aj v ponuke Predávajúceho predloženej do verejného obstarávania (ďalej len „Ponuka“). OPZ tvorí prílohu č. 1.A tejto Dohody a Ponuka tvorí prílohu č.1.B tejto Dohody</w:t>
      </w:r>
      <w:r w:rsidRPr="00C56294">
        <w:rPr>
          <w:rFonts w:ascii="Arial Narrow" w:hAnsi="Arial Narrow"/>
          <w:sz w:val="22"/>
          <w:szCs w:val="22"/>
        </w:rPr>
        <w:t>.</w:t>
      </w:r>
      <w:r w:rsidR="00855672"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="00855672" w:rsidRPr="00C56294">
        <w:rPr>
          <w:rFonts w:ascii="Arial Narrow" w:hAnsi="Arial Narrow"/>
          <w:sz w:val="22"/>
          <w:szCs w:val="22"/>
        </w:rPr>
        <w:t>Prílohy č. 1.A a 1.B tvoria Prílohu č.1 tejto Dohody.</w:t>
      </w:r>
    </w:p>
    <w:p w:rsidR="00F866FF" w:rsidRPr="00C56294" w:rsidRDefault="00F866FF" w:rsidP="00D1220E">
      <w:pPr>
        <w:pStyle w:val="Odsekzoznamu"/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</w:p>
    <w:p w:rsidR="001B6ED9" w:rsidRPr="00C56294" w:rsidRDefault="001B6ED9" w:rsidP="00492A17">
      <w:pPr>
        <w:pStyle w:val="Default"/>
        <w:numPr>
          <w:ilvl w:val="1"/>
          <w:numId w:val="5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bookmarkStart w:id="8" w:name="_Hlk519952437"/>
      <w:r w:rsidRPr="00C56294">
        <w:rPr>
          <w:rFonts w:ascii="Arial Narrow" w:hAnsi="Arial Narrow"/>
          <w:color w:val="auto"/>
          <w:sz w:val="22"/>
          <w:szCs w:val="22"/>
        </w:rPr>
        <w:lastRenderedPageBreak/>
        <w:t xml:space="preserve">V prípade, že dodávaný </w:t>
      </w:r>
      <w:r w:rsidR="006141D6" w:rsidRPr="00C56294">
        <w:rPr>
          <w:rFonts w:ascii="Arial Narrow" w:hAnsi="Arial Narrow"/>
          <w:color w:val="auto"/>
          <w:sz w:val="22"/>
          <w:szCs w:val="22"/>
        </w:rPr>
        <w:t>T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ovar požadovaný Kupujúcim v zmysle prílohy č.1.A tejto Dohody nie je v kvalitatívnych parametroch zhodný v celom rozsahu počas plnenia </w:t>
      </w:r>
      <w:r w:rsidR="006D7548" w:rsidRPr="00C56294">
        <w:rPr>
          <w:rFonts w:ascii="Arial Narrow" w:hAnsi="Arial Narrow"/>
          <w:color w:val="auto"/>
          <w:sz w:val="22"/>
          <w:szCs w:val="22"/>
        </w:rPr>
        <w:t>Objednávky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s Ponukou Predávajúceho podľa prílohy č.1.B tejto Dohody, má Kupujúci právo v prípade, že je to pre neho výhodnejšie, požadovať od Predávajúceho dodanie Tovaru v kvalitatívnych parametroch podľa prílohy č.1.A tejto Dohody v rozsahu </w:t>
      </w:r>
      <w:r w:rsidR="006D7548" w:rsidRPr="00C56294">
        <w:rPr>
          <w:rFonts w:ascii="Arial Narrow" w:hAnsi="Arial Narrow"/>
          <w:color w:val="auto"/>
          <w:sz w:val="22"/>
          <w:szCs w:val="22"/>
        </w:rPr>
        <w:t>Objednávky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, tak ako bolo zadané v predmete verejného obstarávania. </w:t>
      </w:r>
    </w:p>
    <w:p w:rsidR="00F86806" w:rsidRPr="00C56294" w:rsidRDefault="00F86806" w:rsidP="00D1220E">
      <w:pPr>
        <w:pStyle w:val="Odsekzoznamu"/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</w:t>
      </w:r>
    </w:p>
    <w:p w:rsidR="002E3033" w:rsidRPr="00C56294" w:rsidRDefault="00F13772" w:rsidP="005E791D">
      <w:pPr>
        <w:pStyle w:val="Odsekzoznamu"/>
        <w:numPr>
          <w:ilvl w:val="1"/>
          <w:numId w:val="57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 w:cs="Arial"/>
          <w:sz w:val="22"/>
          <w:szCs w:val="22"/>
        </w:rPr>
        <w:t xml:space="preserve">V prípade ak je v čase faktického dodania Tovaru podľa </w:t>
      </w:r>
      <w:r w:rsidR="00004CD4" w:rsidRPr="00C56294">
        <w:rPr>
          <w:rFonts w:ascii="Arial Narrow" w:hAnsi="Arial Narrow" w:cs="Arial"/>
          <w:sz w:val="22"/>
          <w:szCs w:val="22"/>
          <w:lang w:val="sk-SK"/>
        </w:rPr>
        <w:t>Objednávky</w:t>
      </w:r>
      <w:r w:rsidRPr="00C56294">
        <w:rPr>
          <w:rFonts w:ascii="Arial Narrow" w:hAnsi="Arial Narrow" w:cs="Arial"/>
          <w:sz w:val="22"/>
          <w:szCs w:val="22"/>
        </w:rPr>
        <w:t xml:space="preserve"> k dispozícii Tovar, ktorý zodpovedá všetkým požiadavkám Kupujúceho podľa OPZ, avšak tento Tovar je technicky, vývojovo, dizajnovo alebo inými parametrami lepší od Tovaru uvedeného v Ponuke, je Predávajúci oprávnený ponúknuť takýto nový Tovar Kupujúcemu ako zmenené plnenie za rovnakých podmienok ako boli uvedené v Ponuke</w:t>
      </w:r>
      <w:r w:rsidRPr="00C56294">
        <w:rPr>
          <w:rFonts w:ascii="Arial Narrow" w:hAnsi="Arial Narrow" w:cs="Arial"/>
          <w:sz w:val="22"/>
          <w:szCs w:val="22"/>
          <w:lang w:val="sk-SK"/>
        </w:rPr>
        <w:t>.</w:t>
      </w:r>
    </w:p>
    <w:p w:rsidR="002E3033" w:rsidRPr="00C56294" w:rsidRDefault="002E3033" w:rsidP="002E3033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5E791D">
      <w:pPr>
        <w:pStyle w:val="Odsekzoznamu"/>
        <w:numPr>
          <w:ilvl w:val="1"/>
          <w:numId w:val="57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Zmluvné strany sa dohodli, že Objednávky </w:t>
      </w:r>
      <w:r w:rsidR="006141D6" w:rsidRPr="00C56294">
        <w:rPr>
          <w:rFonts w:ascii="Arial Narrow" w:hAnsi="Arial Narrow"/>
          <w:sz w:val="22"/>
          <w:szCs w:val="22"/>
          <w:lang w:val="sk-SK"/>
        </w:rPr>
        <w:t>vystavené</w:t>
      </w:r>
      <w:r w:rsidRPr="00C56294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="00C35222" w:rsidRPr="00C56294">
        <w:rPr>
          <w:rFonts w:ascii="Arial Narrow" w:hAnsi="Arial Narrow"/>
          <w:sz w:val="22"/>
          <w:szCs w:val="22"/>
          <w:lang w:val="sk-SK"/>
        </w:rPr>
        <w:t xml:space="preserve"> V Objednávke bude určená aj </w:t>
      </w:r>
      <w:r w:rsidR="00F866FF" w:rsidRPr="00C56294">
        <w:rPr>
          <w:rFonts w:ascii="Arial Narrow" w:hAnsi="Arial Narrow"/>
          <w:sz w:val="22"/>
          <w:szCs w:val="22"/>
          <w:lang w:val="sk-SK"/>
        </w:rPr>
        <w:t>maximálna cena c</w:t>
      </w:r>
      <w:r w:rsidR="00C35222" w:rsidRPr="00C56294">
        <w:rPr>
          <w:rFonts w:ascii="Arial Narrow" w:hAnsi="Arial Narrow"/>
          <w:sz w:val="22"/>
          <w:szCs w:val="22"/>
          <w:lang w:val="sk-SK"/>
        </w:rPr>
        <w:t>elko</w:t>
      </w:r>
      <w:r w:rsidR="00F866FF" w:rsidRPr="00C56294">
        <w:rPr>
          <w:rFonts w:ascii="Arial Narrow" w:hAnsi="Arial Narrow"/>
          <w:sz w:val="22"/>
          <w:szCs w:val="22"/>
          <w:lang w:val="sk-SK"/>
        </w:rPr>
        <w:t>m</w:t>
      </w:r>
      <w:r w:rsidR="00C35222" w:rsidRPr="00C56294">
        <w:rPr>
          <w:rFonts w:ascii="Arial Narrow" w:hAnsi="Arial Narrow"/>
          <w:sz w:val="22"/>
          <w:szCs w:val="22"/>
          <w:lang w:val="sk-SK"/>
        </w:rPr>
        <w:t xml:space="preserve"> za Tovar kupovaný </w:t>
      </w:r>
      <w:r w:rsidR="00F866FF" w:rsidRPr="00C56294">
        <w:rPr>
          <w:rFonts w:ascii="Arial Narrow" w:hAnsi="Arial Narrow"/>
          <w:sz w:val="22"/>
          <w:szCs w:val="22"/>
          <w:lang w:val="sk-SK"/>
        </w:rPr>
        <w:t>na základe príslušnej Objednávky.</w:t>
      </w:r>
    </w:p>
    <w:bookmarkEnd w:id="8"/>
    <w:p w:rsidR="00C27A14" w:rsidRPr="00C56294" w:rsidRDefault="00C27A14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III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CENA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</w:rPr>
      </w:pPr>
    </w:p>
    <w:p w:rsidR="00DE1E00" w:rsidRPr="00C56294" w:rsidRDefault="00DE1E00" w:rsidP="00DE1E00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Maximálna cena celkom za požadovaný predmet Dohody je Zmluvnými stranami dohodnutá vo výške maximálne </w:t>
      </w:r>
      <w:r w:rsidRPr="00C56294">
        <w:rPr>
          <w:rFonts w:ascii="Arial Narrow" w:hAnsi="Arial Narrow"/>
          <w:sz w:val="22"/>
          <w:szCs w:val="22"/>
          <w:highlight w:val="yellow"/>
        </w:rPr>
        <w:t>________</w:t>
      </w:r>
      <w:r w:rsidRPr="00C56294">
        <w:rPr>
          <w:rFonts w:ascii="Arial Narrow" w:hAnsi="Arial Narrow"/>
          <w:sz w:val="22"/>
          <w:szCs w:val="22"/>
        </w:rPr>
        <w:t xml:space="preserve"> EUR bez DPH (slovom </w:t>
      </w:r>
      <w:r w:rsidRPr="00C56294">
        <w:rPr>
          <w:rFonts w:ascii="Arial Narrow" w:hAnsi="Arial Narrow"/>
          <w:sz w:val="22"/>
          <w:szCs w:val="22"/>
          <w:highlight w:val="yellow"/>
        </w:rPr>
        <w:t>__________________</w:t>
      </w:r>
      <w:r w:rsidRPr="00C56294">
        <w:rPr>
          <w:rFonts w:ascii="Arial Narrow" w:hAnsi="Arial Narrow"/>
          <w:sz w:val="22"/>
          <w:szCs w:val="22"/>
        </w:rPr>
        <w:t xml:space="preserve"> eur bez DPH); teda </w:t>
      </w:r>
      <w:r w:rsidRPr="00C56294">
        <w:rPr>
          <w:rFonts w:ascii="Arial Narrow" w:hAnsi="Arial Narrow"/>
          <w:sz w:val="22"/>
          <w:szCs w:val="22"/>
          <w:highlight w:val="yellow"/>
        </w:rPr>
        <w:t>________</w:t>
      </w:r>
      <w:r w:rsidRPr="00C56294">
        <w:rPr>
          <w:rFonts w:ascii="Arial Narrow" w:hAnsi="Arial Narrow"/>
          <w:sz w:val="22"/>
          <w:szCs w:val="22"/>
        </w:rPr>
        <w:t xml:space="preserve"> EUR vrátane DPH (slovom </w:t>
      </w:r>
      <w:r w:rsidRPr="00C56294">
        <w:rPr>
          <w:rFonts w:ascii="Arial Narrow" w:hAnsi="Arial Narrow"/>
          <w:sz w:val="22"/>
          <w:szCs w:val="22"/>
          <w:highlight w:val="yellow"/>
        </w:rPr>
        <w:t>___________________</w:t>
      </w:r>
      <w:r w:rsidRPr="00C56294">
        <w:rPr>
          <w:rFonts w:ascii="Arial Narrow" w:hAnsi="Arial Narrow"/>
          <w:sz w:val="22"/>
          <w:szCs w:val="22"/>
        </w:rPr>
        <w:t xml:space="preserve"> eur vrátane DPH) (ďalej len „</w:t>
      </w:r>
      <w:r w:rsidRPr="00C56294">
        <w:rPr>
          <w:rFonts w:ascii="Arial Narrow" w:hAnsi="Arial Narrow"/>
          <w:b/>
          <w:sz w:val="22"/>
          <w:szCs w:val="22"/>
        </w:rPr>
        <w:t>Celková cena</w:t>
      </w:r>
      <w:r w:rsidRPr="00C56294">
        <w:rPr>
          <w:rFonts w:ascii="Arial Narrow" w:hAnsi="Arial Narrow"/>
          <w:sz w:val="22"/>
          <w:szCs w:val="22"/>
        </w:rPr>
        <w:t>“). Podrobná špecifikácia ceny podľa jednotlivých položiek je uvedená v štruktúrovanom rozpočte ceny, ktorý tvorí Prílohu č. 2 tejto Dohody (ďalej len „</w:t>
      </w:r>
      <w:r w:rsidRPr="00C56294">
        <w:rPr>
          <w:rFonts w:ascii="Arial Narrow" w:hAnsi="Arial Narrow"/>
          <w:b/>
          <w:sz w:val="22"/>
          <w:szCs w:val="22"/>
        </w:rPr>
        <w:t>Cena</w:t>
      </w:r>
      <w:r w:rsidRPr="00C56294">
        <w:rPr>
          <w:rFonts w:ascii="Arial Narrow" w:hAnsi="Arial Narrow"/>
          <w:sz w:val="22"/>
          <w:szCs w:val="22"/>
        </w:rPr>
        <w:t>“).</w:t>
      </w:r>
    </w:p>
    <w:p w:rsidR="00DE1E00" w:rsidRPr="00C56294" w:rsidRDefault="00DE1E00" w:rsidP="00DE1E00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:rsidR="00D1220E" w:rsidRPr="00C56294" w:rsidRDefault="00DE1E00" w:rsidP="005E791D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Celková</w:t>
      </w:r>
      <w:r w:rsidR="00F86806" w:rsidRPr="00C56294">
        <w:rPr>
          <w:rFonts w:ascii="Arial Narrow" w:hAnsi="Arial Narrow"/>
          <w:sz w:val="22"/>
          <w:szCs w:val="22"/>
        </w:rPr>
        <w:t xml:space="preserve"> cen</w:t>
      </w:r>
      <w:r w:rsidRPr="00C56294">
        <w:rPr>
          <w:rFonts w:ascii="Arial Narrow" w:hAnsi="Arial Narrow"/>
          <w:sz w:val="22"/>
          <w:szCs w:val="22"/>
        </w:rPr>
        <w:t>a</w:t>
      </w:r>
      <w:r w:rsidR="00F12A5A" w:rsidRPr="00C56294">
        <w:rPr>
          <w:rFonts w:ascii="Arial Narrow" w:hAnsi="Arial Narrow"/>
          <w:sz w:val="22"/>
          <w:szCs w:val="22"/>
        </w:rPr>
        <w:t>,</w:t>
      </w:r>
      <w:r w:rsidR="00F86806" w:rsidRPr="00C56294">
        <w:rPr>
          <w:rFonts w:ascii="Arial Narrow" w:hAnsi="Arial Narrow"/>
          <w:sz w:val="22"/>
          <w:szCs w:val="22"/>
        </w:rPr>
        <w:t xml:space="preserve">  ako aj </w:t>
      </w:r>
      <w:r w:rsidRPr="00C56294">
        <w:rPr>
          <w:rFonts w:ascii="Arial Narrow" w:hAnsi="Arial Narrow"/>
          <w:sz w:val="22"/>
          <w:szCs w:val="22"/>
        </w:rPr>
        <w:t>Ceny</w:t>
      </w:r>
      <w:r w:rsidR="00F86806" w:rsidRPr="00C56294">
        <w:rPr>
          <w:rFonts w:ascii="Arial Narrow" w:hAnsi="Arial Narrow"/>
          <w:sz w:val="22"/>
          <w:szCs w:val="22"/>
        </w:rPr>
        <w:t xml:space="preserve"> </w:t>
      </w:r>
      <w:r w:rsidR="00F12A5A" w:rsidRPr="00C56294">
        <w:rPr>
          <w:rFonts w:ascii="Arial Narrow" w:hAnsi="Arial Narrow"/>
          <w:sz w:val="22"/>
          <w:szCs w:val="22"/>
        </w:rPr>
        <w:t xml:space="preserve">za Tovar </w:t>
      </w:r>
      <w:r w:rsidR="00F86806" w:rsidRPr="00C56294">
        <w:rPr>
          <w:rFonts w:ascii="Arial Narrow" w:hAnsi="Arial Narrow"/>
          <w:sz w:val="22"/>
          <w:szCs w:val="22"/>
        </w:rPr>
        <w:t>mus</w:t>
      </w:r>
      <w:r w:rsidR="0076293E" w:rsidRPr="00C56294">
        <w:rPr>
          <w:rFonts w:ascii="Arial Narrow" w:hAnsi="Arial Narrow"/>
          <w:sz w:val="22"/>
          <w:szCs w:val="22"/>
        </w:rPr>
        <w:t>ia</w:t>
      </w:r>
      <w:r w:rsidR="00F86806" w:rsidRPr="00C56294">
        <w:rPr>
          <w:rFonts w:ascii="Arial Narrow" w:hAnsi="Arial Narrow"/>
          <w:sz w:val="22"/>
          <w:szCs w:val="22"/>
        </w:rPr>
        <w:t xml:space="preserve"> byť stanoven</w:t>
      </w:r>
      <w:r w:rsidR="00707199" w:rsidRPr="00C56294">
        <w:rPr>
          <w:rFonts w:ascii="Arial Narrow" w:hAnsi="Arial Narrow"/>
          <w:sz w:val="22"/>
          <w:szCs w:val="22"/>
        </w:rPr>
        <w:t>é</w:t>
      </w:r>
      <w:r w:rsidR="00F86806" w:rsidRPr="00C56294">
        <w:rPr>
          <w:rFonts w:ascii="Arial Narrow" w:hAnsi="Arial Narrow"/>
          <w:sz w:val="22"/>
          <w:szCs w:val="22"/>
        </w:rPr>
        <w:t xml:space="preserve"> v zmysle zákona Národnej rady Slovenskej republiky č. 18/1996 Z. z. o cenách v znení neskorších predpisov </w:t>
      </w:r>
      <w:bookmarkStart w:id="9" w:name="_Hlk519952605"/>
      <w:r w:rsidR="00F12A5A" w:rsidRPr="00C56294">
        <w:rPr>
          <w:rFonts w:ascii="Arial Narrow" w:hAnsi="Arial Narrow"/>
          <w:sz w:val="22"/>
          <w:szCs w:val="22"/>
        </w:rPr>
        <w:t>(ďalej len „Zákon o cenách“)</w:t>
      </w:r>
      <w:bookmarkEnd w:id="9"/>
      <w:r w:rsidR="00F12A5A" w:rsidRPr="00C56294">
        <w:rPr>
          <w:rFonts w:ascii="Arial Narrow" w:hAnsi="Arial Narrow"/>
          <w:sz w:val="22"/>
          <w:szCs w:val="22"/>
        </w:rPr>
        <w:t xml:space="preserve"> </w:t>
      </w:r>
      <w:r w:rsidR="00F86806" w:rsidRPr="00C56294">
        <w:rPr>
          <w:rFonts w:ascii="Arial Narrow" w:hAnsi="Arial Narrow"/>
          <w:sz w:val="22"/>
          <w:szCs w:val="22"/>
        </w:rPr>
        <w:t xml:space="preserve">a vyhlášky Ministerstva financií Slovenskej republiky č. 87/1996 Z. z., ktorou sa vykonáva </w:t>
      </w:r>
      <w:r w:rsidR="00F12A5A" w:rsidRPr="00C56294">
        <w:rPr>
          <w:rFonts w:ascii="Arial Narrow" w:hAnsi="Arial Narrow"/>
          <w:sz w:val="22"/>
          <w:szCs w:val="22"/>
        </w:rPr>
        <w:t>Z</w:t>
      </w:r>
      <w:r w:rsidR="00F86806" w:rsidRPr="00C56294">
        <w:rPr>
          <w:rFonts w:ascii="Arial Narrow" w:hAnsi="Arial Narrow"/>
          <w:sz w:val="22"/>
          <w:szCs w:val="22"/>
        </w:rPr>
        <w:t>ákon</w:t>
      </w:r>
      <w:r w:rsidR="00F12A5A" w:rsidRPr="00C56294">
        <w:rPr>
          <w:rFonts w:ascii="Arial Narrow" w:hAnsi="Arial Narrow"/>
          <w:sz w:val="22"/>
          <w:szCs w:val="22"/>
        </w:rPr>
        <w:t xml:space="preserve"> o cenách</w:t>
      </w:r>
      <w:r w:rsidR="00F86806" w:rsidRPr="00C56294">
        <w:rPr>
          <w:rFonts w:ascii="Arial Narrow" w:hAnsi="Arial Narrow"/>
          <w:sz w:val="22"/>
          <w:szCs w:val="22"/>
        </w:rPr>
        <w:t>.</w:t>
      </w:r>
    </w:p>
    <w:p w:rsidR="00F86806" w:rsidRPr="00C56294" w:rsidRDefault="00F86806" w:rsidP="000A5864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ab/>
      </w:r>
    </w:p>
    <w:p w:rsidR="003C3AA4" w:rsidRPr="00C56294" w:rsidRDefault="00F86806" w:rsidP="005E791D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 dodávkou Tovaru (najmä náklady za Tovar, náklady na obalovú techniku a balenie Tovaru, na obstaranie Tovaru, dovozné clá, dopravu na miesto dodania, </w:t>
      </w:r>
      <w:bookmarkStart w:id="10" w:name="_Hlk519952694"/>
      <w:r w:rsidRPr="00C56294">
        <w:rPr>
          <w:rFonts w:ascii="Arial Narrow" w:hAnsi="Arial Narrow"/>
          <w:sz w:val="22"/>
          <w:szCs w:val="22"/>
        </w:rPr>
        <w:t>náklady</w:t>
      </w:r>
      <w:r w:rsidR="00DF26CF" w:rsidRPr="00C56294">
        <w:rPr>
          <w:rFonts w:ascii="Arial Narrow" w:hAnsi="Arial Narrow"/>
          <w:sz w:val="22"/>
          <w:szCs w:val="22"/>
        </w:rPr>
        <w:t xml:space="preserve"> na</w:t>
      </w:r>
      <w:r w:rsidRPr="00C56294">
        <w:rPr>
          <w:rFonts w:ascii="Arial Narrow" w:hAnsi="Arial Narrow"/>
          <w:sz w:val="22"/>
          <w:szCs w:val="22"/>
        </w:rPr>
        <w:t xml:space="preserve"> </w:t>
      </w:r>
      <w:r w:rsidR="00DF26CF" w:rsidRPr="00C56294">
        <w:rPr>
          <w:rFonts w:ascii="Arial Narrow" w:hAnsi="Arial Narrow"/>
          <w:bCs/>
          <w:iCs/>
          <w:sz w:val="22"/>
          <w:szCs w:val="22"/>
        </w:rPr>
        <w:t>montáž, inštalovanie, sprevádzkovanie Tovaru, odskúšanie Tovaru,  dodanie príslušnej dokumentácie, zaškolenie obsluhy</w:t>
      </w:r>
      <w:bookmarkEnd w:id="10"/>
      <w:r w:rsidRPr="00C56294">
        <w:rPr>
          <w:rFonts w:ascii="Arial Narrow" w:hAnsi="Arial Narrow"/>
          <w:sz w:val="22"/>
          <w:szCs w:val="22"/>
        </w:rPr>
        <w:t>) a primeraný zisk Predávajúceho</w:t>
      </w:r>
      <w:r w:rsidR="003C3AA4" w:rsidRPr="00C56294">
        <w:rPr>
          <w:rFonts w:ascii="Arial Narrow" w:hAnsi="Arial Narrow"/>
          <w:sz w:val="22"/>
          <w:szCs w:val="22"/>
        </w:rPr>
        <w:t>.</w:t>
      </w:r>
    </w:p>
    <w:p w:rsidR="00D1220E" w:rsidRPr="00C56294" w:rsidRDefault="00D1220E" w:rsidP="000A5864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:rsidR="00F86806" w:rsidRPr="00082761" w:rsidRDefault="00017AE6" w:rsidP="005E791D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082761">
        <w:rPr>
          <w:rFonts w:ascii="Arial Narrow" w:hAnsi="Arial Narrow"/>
          <w:sz w:val="22"/>
          <w:szCs w:val="22"/>
        </w:rPr>
        <w:t>Cena za Tovary musí byť stanovená v mene EUR. K fakturovanej Cene bude vždy pripočítaná DPH stanovená v súlade s</w:t>
      </w:r>
      <w:r w:rsidR="00A551E3" w:rsidRPr="00082761">
        <w:rPr>
          <w:rFonts w:ascii="Arial Narrow" w:hAnsi="Arial Narrow"/>
          <w:sz w:val="22"/>
          <w:szCs w:val="22"/>
        </w:rPr>
        <w:t> platnými právnymi predpismi</w:t>
      </w:r>
      <w:r w:rsidR="0017520A" w:rsidRPr="00082761">
        <w:rPr>
          <w:rFonts w:ascii="Arial Narrow" w:hAnsi="Arial Narrow"/>
          <w:sz w:val="22"/>
          <w:szCs w:val="22"/>
        </w:rPr>
        <w:t xml:space="preserve"> platnými </w:t>
      </w:r>
      <w:r w:rsidR="001F7AD9" w:rsidRPr="00082761">
        <w:rPr>
          <w:rFonts w:ascii="Arial Narrow" w:hAnsi="Arial Narrow"/>
          <w:sz w:val="22"/>
          <w:szCs w:val="22"/>
        </w:rPr>
        <w:t>na území SR v</w:t>
      </w:r>
      <w:r w:rsidR="0017520A" w:rsidRPr="00082761">
        <w:rPr>
          <w:rFonts w:ascii="Arial Narrow" w:hAnsi="Arial Narrow"/>
          <w:sz w:val="22"/>
          <w:szCs w:val="22"/>
        </w:rPr>
        <w:t> čase dodania Tovaru</w:t>
      </w:r>
      <w:r w:rsidR="00F86806" w:rsidRPr="00082761">
        <w:rPr>
          <w:rFonts w:ascii="Arial Narrow" w:hAnsi="Arial Narrow"/>
          <w:sz w:val="22"/>
          <w:szCs w:val="22"/>
        </w:rPr>
        <w:t>.</w:t>
      </w:r>
    </w:p>
    <w:p w:rsidR="00D1220E" w:rsidRPr="00082761" w:rsidRDefault="00D1220E" w:rsidP="000A5864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:rsidR="00F86806" w:rsidRDefault="0017520A" w:rsidP="005E791D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bookmarkStart w:id="11" w:name="_Hlk519953100"/>
      <w:r w:rsidRPr="00082761">
        <w:rPr>
          <w:rFonts w:ascii="Arial Narrow" w:hAnsi="Arial Narrow"/>
          <w:sz w:val="22"/>
          <w:szCs w:val="22"/>
        </w:rPr>
        <w:t>Predávajúci prehlasuje, že Tovar poskytuje Kupujúcemu za najlepších/najvýhodnejších podmienok, aké sa poskytujú na relevantnom trhu</w:t>
      </w:r>
      <w:r w:rsidR="00F86806" w:rsidRPr="00082761">
        <w:rPr>
          <w:rFonts w:ascii="Arial Narrow" w:hAnsi="Arial Narrow"/>
          <w:sz w:val="22"/>
          <w:szCs w:val="22"/>
        </w:rPr>
        <w:t>.</w:t>
      </w:r>
    </w:p>
    <w:p w:rsidR="00552790" w:rsidRPr="00C56294" w:rsidRDefault="00552790" w:rsidP="00552790">
      <w:pPr>
        <w:pStyle w:val="Odsekzoznamu"/>
        <w:rPr>
          <w:rFonts w:ascii="Arial Narrow" w:hAnsi="Arial Narrow"/>
          <w:sz w:val="22"/>
          <w:szCs w:val="22"/>
        </w:rPr>
      </w:pPr>
    </w:p>
    <w:p w:rsidR="00552790" w:rsidRPr="00C56294" w:rsidRDefault="00552790" w:rsidP="004B33A0">
      <w:pPr>
        <w:numPr>
          <w:ilvl w:val="1"/>
          <w:numId w:val="52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Ak v čase uzatvorenia Dohody je Predávajúci neplatiteľom DPH, v prípade zmeny postavenia na platiteľa DPH Predávajúci vyhlasuje, že ním predložená kontraktačná cena je konečná a nemenná a bude považovaná na úrovni s DPH.</w:t>
      </w:r>
    </w:p>
    <w:bookmarkEnd w:id="11"/>
    <w:p w:rsidR="0017520A" w:rsidRDefault="0017520A" w:rsidP="0017520A">
      <w:pPr>
        <w:tabs>
          <w:tab w:val="clear" w:pos="2160"/>
          <w:tab w:val="clear" w:pos="2880"/>
          <w:tab w:val="clear" w:pos="4500"/>
        </w:tabs>
        <w:spacing w:after="60"/>
        <w:ind w:left="720"/>
        <w:jc w:val="both"/>
        <w:rPr>
          <w:rFonts w:ascii="Arial Narrow" w:hAnsi="Arial Narrow"/>
          <w:sz w:val="22"/>
          <w:szCs w:val="22"/>
        </w:rPr>
      </w:pP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IV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PREDPOKLADANÉ MNOŽSTVO PREDMETU DOHODY</w:t>
      </w: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D61898" w:rsidRPr="00406AC8" w:rsidRDefault="00D61898" w:rsidP="005E791D">
      <w:pPr>
        <w:pStyle w:val="Default"/>
        <w:numPr>
          <w:ilvl w:val="1"/>
          <w:numId w:val="53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 xml:space="preserve">Predpokladané množstvo Tovaru, ktoré Kupujúci kúpi od Predávajúceho v súlade s touto Dohodou a </w:t>
      </w:r>
      <w:r w:rsidR="00D1220E">
        <w:rPr>
          <w:rFonts w:ascii="Arial Narrow" w:hAnsi="Arial Narrow"/>
          <w:sz w:val="22"/>
          <w:szCs w:val="22"/>
        </w:rPr>
        <w:t>Objednávkami</w:t>
      </w:r>
      <w:r w:rsidRPr="00406AC8">
        <w:rPr>
          <w:rFonts w:ascii="Arial Narrow" w:hAnsi="Arial Narrow"/>
          <w:sz w:val="22"/>
          <w:szCs w:val="22"/>
        </w:rPr>
        <w:t xml:space="preserve"> je určené v OPZ v prílohe č.1.A tejto Dohody. </w:t>
      </w:r>
    </w:p>
    <w:p w:rsidR="00D61898" w:rsidRPr="00406AC8" w:rsidRDefault="00D61898" w:rsidP="000A5864">
      <w:pPr>
        <w:pStyle w:val="Default"/>
        <w:ind w:left="426" w:hanging="426"/>
        <w:jc w:val="both"/>
        <w:rPr>
          <w:rFonts w:ascii="Arial Narrow" w:hAnsi="Arial Narrow"/>
          <w:sz w:val="22"/>
          <w:szCs w:val="22"/>
        </w:rPr>
      </w:pPr>
    </w:p>
    <w:p w:rsidR="00D61898" w:rsidRPr="00C56294" w:rsidRDefault="00D61898" w:rsidP="005E791D">
      <w:pPr>
        <w:pStyle w:val="Default"/>
        <w:numPr>
          <w:ilvl w:val="1"/>
          <w:numId w:val="53"/>
        </w:numPr>
        <w:ind w:left="426" w:hanging="426"/>
        <w:jc w:val="both"/>
        <w:rPr>
          <w:rFonts w:ascii="Arial Narrow" w:hAnsi="Arial Narrow"/>
          <w:color w:val="auto"/>
          <w:sz w:val="22"/>
          <w:szCs w:val="22"/>
        </w:rPr>
      </w:pPr>
      <w:bookmarkStart w:id="12" w:name="_Hlk519953232"/>
      <w:r w:rsidRPr="00406AC8">
        <w:rPr>
          <w:rFonts w:ascii="Arial Narrow" w:hAnsi="Arial Narrow"/>
          <w:sz w:val="22"/>
          <w:szCs w:val="22"/>
        </w:rPr>
        <w:t xml:space="preserve">Kupujúci nie je </w:t>
      </w:r>
      <w:r w:rsidRPr="00C56294">
        <w:rPr>
          <w:rFonts w:ascii="Arial Narrow" w:hAnsi="Arial Narrow"/>
          <w:color w:val="auto"/>
          <w:sz w:val="22"/>
          <w:szCs w:val="22"/>
        </w:rPr>
        <w:t>povinný zakúpiť predpokladané množstvo Tovaru, ani vyčerpať predpokladaný finančný objem zákazky podľa čl. III bod 3.</w:t>
      </w:r>
      <w:r w:rsidR="00490910" w:rsidRPr="00C56294">
        <w:rPr>
          <w:rFonts w:ascii="Arial Narrow" w:hAnsi="Arial Narrow"/>
          <w:color w:val="auto"/>
          <w:sz w:val="22"/>
          <w:szCs w:val="22"/>
        </w:rPr>
        <w:t>1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. tejto Dohody. Celkové zakúpené množstvo Tovaru bude závisieť výlučne od potrieb Kupujúceho počas platnosti tejto Dohody. </w:t>
      </w:r>
    </w:p>
    <w:bookmarkEnd w:id="12"/>
    <w:p w:rsidR="00F86806" w:rsidRPr="00C56294" w:rsidRDefault="00F86806" w:rsidP="000A5864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1A17E5" w:rsidRPr="00C56294" w:rsidRDefault="001A17E5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V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DOBA PLATNOSTI  DOHODY</w:t>
      </w:r>
    </w:p>
    <w:p w:rsidR="00BB572D" w:rsidRPr="00C56294" w:rsidRDefault="00BB572D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C27A14" w:rsidRPr="00C56294" w:rsidRDefault="00490910" w:rsidP="00490910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 w:cs="Arial"/>
          <w:sz w:val="22"/>
          <w:szCs w:val="22"/>
        </w:rPr>
        <w:t xml:space="preserve">5.1 </w:t>
      </w:r>
      <w:r w:rsidRPr="00C56294">
        <w:rPr>
          <w:rFonts w:ascii="Arial Narrow" w:hAnsi="Arial Narrow" w:cs="Arial"/>
          <w:sz w:val="22"/>
          <w:szCs w:val="22"/>
        </w:rPr>
        <w:tab/>
      </w:r>
      <w:bookmarkStart w:id="13" w:name="_Hlk520053191"/>
      <w:r w:rsidRPr="00C56294">
        <w:rPr>
          <w:rFonts w:ascii="Arial Narrow" w:hAnsi="Arial Narrow" w:cs="Arial"/>
          <w:sz w:val="22"/>
          <w:szCs w:val="22"/>
        </w:rPr>
        <w:t xml:space="preserve">Dohoda sa uzatvára na dobu určitú, a to </w:t>
      </w:r>
      <w:r w:rsidR="00C47D44" w:rsidRPr="00C56294">
        <w:rPr>
          <w:rFonts w:ascii="Arial Narrow" w:hAnsi="Arial Narrow" w:cs="Arial"/>
          <w:sz w:val="22"/>
          <w:szCs w:val="22"/>
        </w:rPr>
        <w:t xml:space="preserve">na </w:t>
      </w:r>
      <w:bookmarkEnd w:id="13"/>
      <w:r w:rsidR="00D929B3" w:rsidRPr="00C56294">
        <w:rPr>
          <w:rFonts w:ascii="Arial Narrow" w:hAnsi="Arial Narrow" w:cs="Arial"/>
          <w:sz w:val="22"/>
          <w:szCs w:val="22"/>
        </w:rPr>
        <w:t xml:space="preserve">48 mesiacov od nadobudnutia jej účinnosti, respektíve do vyčerpania finančného limitu </w:t>
      </w:r>
      <w:r w:rsidR="00276058" w:rsidRPr="00C56294">
        <w:rPr>
          <w:rFonts w:ascii="Arial Narrow" w:hAnsi="Arial Narrow" w:cs="Arial"/>
          <w:sz w:val="22"/>
          <w:szCs w:val="22"/>
        </w:rPr>
        <w:t xml:space="preserve">uvedeného </w:t>
      </w:r>
      <w:r w:rsidR="00276058" w:rsidRPr="00C56294">
        <w:rPr>
          <w:rFonts w:ascii="Arial Narrow" w:hAnsi="Arial Narrow"/>
          <w:sz w:val="22"/>
          <w:szCs w:val="22"/>
        </w:rPr>
        <w:t>v čl. III bod 3.</w:t>
      </w:r>
      <w:r w:rsidR="00C47D44" w:rsidRPr="00C56294">
        <w:rPr>
          <w:rFonts w:ascii="Arial Narrow" w:hAnsi="Arial Narrow"/>
          <w:sz w:val="22"/>
          <w:szCs w:val="22"/>
        </w:rPr>
        <w:t>1</w:t>
      </w:r>
      <w:r w:rsidR="00276058" w:rsidRPr="00C56294">
        <w:rPr>
          <w:rFonts w:ascii="Arial Narrow" w:hAnsi="Arial Narrow"/>
          <w:sz w:val="22"/>
          <w:szCs w:val="22"/>
        </w:rPr>
        <w:t>. tejto Dohody, podľa toho, ktorá skutočnosť nastane skôr</w:t>
      </w:r>
      <w:r w:rsidR="006328DD" w:rsidRPr="00C56294">
        <w:rPr>
          <w:rFonts w:ascii="Arial Narrow" w:hAnsi="Arial Narrow" w:cs="Arial"/>
          <w:sz w:val="22"/>
          <w:szCs w:val="22"/>
        </w:rPr>
        <w:t>.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VI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DODANIE TOVARU</w:t>
      </w: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14" w:name="_Hlk519953450"/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predloženej </w:t>
      </w:r>
      <w:r w:rsidR="00276058">
        <w:rPr>
          <w:rFonts w:ascii="Arial Narrow" w:hAnsi="Arial Narrow" w:cs="Arial Narrow"/>
          <w:sz w:val="22"/>
          <w:szCs w:val="22"/>
        </w:rPr>
        <w:t>O</w:t>
      </w:r>
      <w:r w:rsidRPr="007872D6">
        <w:rPr>
          <w:rFonts w:ascii="Arial Narrow" w:hAnsi="Arial Narrow" w:cs="Arial Narrow"/>
          <w:sz w:val="22"/>
          <w:szCs w:val="22"/>
        </w:rPr>
        <w:t>bjednávky</w:t>
      </w:r>
      <w:r w:rsidR="005C6F92">
        <w:rPr>
          <w:rFonts w:ascii="Arial Narrow" w:hAnsi="Arial Narrow" w:cs="Arial Narrow"/>
          <w:sz w:val="22"/>
          <w:szCs w:val="22"/>
        </w:rPr>
        <w:t>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</w:t>
      </w:r>
      <w:r w:rsidR="00A82768">
        <w:rPr>
          <w:rFonts w:ascii="Arial Narrow" w:hAnsi="Arial Narrow" w:cs="Arial Narrow"/>
          <w:sz w:val="22"/>
          <w:szCs w:val="22"/>
        </w:rPr>
        <w:t>a v lehot</w:t>
      </w:r>
      <w:r w:rsidR="00AD7E33">
        <w:rPr>
          <w:rFonts w:ascii="Arial Narrow" w:hAnsi="Arial Narrow" w:cs="Arial Narrow"/>
          <w:sz w:val="22"/>
          <w:szCs w:val="22"/>
        </w:rPr>
        <w:t>e</w:t>
      </w:r>
      <w:r w:rsidR="00A82768">
        <w:rPr>
          <w:rFonts w:ascii="Arial Narrow" w:hAnsi="Arial Narrow" w:cs="Arial Narrow"/>
          <w:sz w:val="22"/>
          <w:szCs w:val="22"/>
        </w:rPr>
        <w:t xml:space="preserve"> </w:t>
      </w:r>
      <w:r w:rsidRPr="007872D6">
        <w:rPr>
          <w:rFonts w:ascii="Arial Narrow" w:hAnsi="Arial Narrow" w:cs="Arial Narrow"/>
          <w:sz w:val="22"/>
          <w:szCs w:val="22"/>
        </w:rPr>
        <w:t>špecifikovanej v Prílohe č.1</w:t>
      </w:r>
      <w:r w:rsidR="005C6F92"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bookmarkEnd w:id="14"/>
    <w:p w:rsidR="000A5864" w:rsidRPr="007872D6" w:rsidRDefault="000A5864" w:rsidP="000A5864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Miest</w:t>
      </w:r>
      <w:r w:rsidR="00952CB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 dodania Tovaru </w:t>
      </w:r>
      <w:r w:rsidR="00314882">
        <w:rPr>
          <w:rFonts w:ascii="Arial Narrow" w:hAnsi="Arial Narrow"/>
          <w:sz w:val="22"/>
          <w:szCs w:val="22"/>
        </w:rPr>
        <w:t xml:space="preserve">sú uvedené </w:t>
      </w:r>
      <w:r w:rsidR="00BB572D">
        <w:rPr>
          <w:rFonts w:ascii="Arial Narrow" w:hAnsi="Arial Narrow"/>
          <w:sz w:val="22"/>
          <w:szCs w:val="22"/>
        </w:rPr>
        <w:t>v OPZ Prílohe č.1</w:t>
      </w:r>
      <w:r w:rsidR="005C6F92">
        <w:rPr>
          <w:rFonts w:ascii="Arial Narrow" w:hAnsi="Arial Narrow"/>
          <w:sz w:val="22"/>
          <w:szCs w:val="22"/>
        </w:rPr>
        <w:t>.A</w:t>
      </w:r>
      <w:r w:rsidR="00BB572D">
        <w:rPr>
          <w:rFonts w:ascii="Arial Narrow" w:hAnsi="Arial Narrow"/>
          <w:sz w:val="22"/>
          <w:szCs w:val="22"/>
        </w:rPr>
        <w:t xml:space="preserve"> tejto Dohody a konkrétne miesta dodania budú uvedené v Objednávke.</w:t>
      </w:r>
    </w:p>
    <w:p w:rsidR="000A5864" w:rsidRDefault="000A5864" w:rsidP="000A5864">
      <w:pPr>
        <w:pStyle w:val="Odsekzoznamu"/>
        <w:rPr>
          <w:rFonts w:ascii="Arial Narrow" w:hAnsi="Arial Narrow"/>
          <w:sz w:val="22"/>
          <w:szCs w:val="22"/>
        </w:rPr>
      </w:pPr>
    </w:p>
    <w:p w:rsidR="00D439F8" w:rsidRPr="00C56294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0A5864">
        <w:rPr>
          <w:rFonts w:ascii="Arial Narrow" w:hAnsi="Arial Narrow"/>
          <w:sz w:val="22"/>
          <w:szCs w:val="22"/>
        </w:rPr>
        <w:t>Tovar musí byť dodaný v </w:t>
      </w:r>
      <w:r w:rsidRPr="00C56294">
        <w:rPr>
          <w:rFonts w:ascii="Arial Narrow" w:hAnsi="Arial Narrow"/>
          <w:sz w:val="22"/>
          <w:szCs w:val="22"/>
        </w:rPr>
        <w:t>súlade s Prílohou č.1 tejto Dohody a touto Dohodou riadne zabalený</w:t>
      </w:r>
      <w:r w:rsidR="00184724" w:rsidRPr="00C56294">
        <w:rPr>
          <w:rFonts w:ascii="Arial Narrow" w:hAnsi="Arial Narrow"/>
          <w:sz w:val="22"/>
          <w:szCs w:val="22"/>
        </w:rPr>
        <w:t>, ak to prichádza do úvahy</w:t>
      </w:r>
      <w:r w:rsidRPr="00C56294">
        <w:rPr>
          <w:rFonts w:ascii="Arial Narrow" w:hAnsi="Arial Narrow"/>
          <w:sz w:val="22"/>
          <w:szCs w:val="22"/>
        </w:rPr>
        <w:t>. Prebratie Tovaru dodaného do miesta dodania Tovaru Predávajúcim sa uskutoční fyzickým prevzatím Tovaru, kontrolou množstva a kvality dodaného tovaru a podpisom preberacieho protokolu</w:t>
      </w:r>
      <w:r w:rsidR="00AD7E33" w:rsidRPr="00C56294">
        <w:rPr>
          <w:rFonts w:ascii="Arial Narrow" w:hAnsi="Arial Narrow"/>
          <w:sz w:val="22"/>
          <w:szCs w:val="22"/>
        </w:rPr>
        <w:t>, prípadne dodacieho listu</w:t>
      </w:r>
      <w:r w:rsidRPr="00C56294">
        <w:rPr>
          <w:rFonts w:ascii="Arial Narrow" w:hAnsi="Arial Narrow"/>
          <w:sz w:val="22"/>
          <w:szCs w:val="22"/>
        </w:rPr>
        <w:t xml:space="preserve"> splnomocneným zástupcom Predávajúceho a Kupujúceho. V preberacom protokole bude uvedené presné množstvo a druh dodaného Tovaru, vyjadrenie, či dodávka Tovaru je úplná a či pri prevzatí Tovar zodpovedal požiadavkám podľa OPZ, Ponuky, tejto Dohody a Objednávky. V preberacom protokole Kupujúci vyznačí riadne dodanie Tovaru. </w:t>
      </w:r>
      <w:r w:rsidR="00A32862" w:rsidRPr="00C56294">
        <w:rPr>
          <w:rFonts w:ascii="Arial Narrow" w:hAnsi="Arial Narrow"/>
          <w:sz w:val="22"/>
          <w:szCs w:val="22"/>
        </w:rPr>
        <w:t>P</w:t>
      </w:r>
      <w:r w:rsidRPr="00C56294">
        <w:rPr>
          <w:rFonts w:ascii="Arial Narrow" w:hAnsi="Arial Narrow"/>
          <w:sz w:val="22"/>
          <w:szCs w:val="22"/>
        </w:rPr>
        <w:t>reberac</w:t>
      </w:r>
      <w:r w:rsidR="00A32862" w:rsidRPr="00C56294">
        <w:rPr>
          <w:rFonts w:ascii="Arial Narrow" w:hAnsi="Arial Narrow"/>
          <w:sz w:val="22"/>
          <w:szCs w:val="22"/>
        </w:rPr>
        <w:t>í</w:t>
      </w:r>
      <w:r w:rsidRPr="00C56294">
        <w:rPr>
          <w:rFonts w:ascii="Arial Narrow" w:hAnsi="Arial Narrow"/>
          <w:sz w:val="22"/>
          <w:szCs w:val="22"/>
        </w:rPr>
        <w:t xml:space="preserve"> protokol môže byť podkladom pre fakturáci</w:t>
      </w:r>
      <w:r w:rsidR="00A32862" w:rsidRPr="00C56294">
        <w:rPr>
          <w:rFonts w:ascii="Arial Narrow" w:hAnsi="Arial Narrow"/>
          <w:sz w:val="22"/>
          <w:szCs w:val="22"/>
        </w:rPr>
        <w:t>u</w:t>
      </w:r>
      <w:r w:rsidRPr="00C56294">
        <w:rPr>
          <w:rFonts w:ascii="Arial Narrow" w:hAnsi="Arial Narrow"/>
          <w:sz w:val="22"/>
          <w:szCs w:val="22"/>
        </w:rPr>
        <w:t xml:space="preserve"> až po odstránení vád dodávky Tovaru. </w:t>
      </w:r>
      <w:r w:rsidR="00D439F8" w:rsidRPr="00C56294">
        <w:rPr>
          <w:rFonts w:ascii="Arial Narrow" w:hAnsi="Arial Narrow"/>
          <w:sz w:val="22"/>
          <w:szCs w:val="22"/>
        </w:rPr>
        <w:t xml:space="preserve">K preberaciemu protokolu bude priložený dodací list Predávajúceho. </w:t>
      </w:r>
    </w:p>
    <w:p w:rsidR="00A466E4" w:rsidRPr="00C56294" w:rsidRDefault="00A466E4" w:rsidP="00A466E4">
      <w:pPr>
        <w:pStyle w:val="Odsekzoznamu"/>
        <w:rPr>
          <w:rFonts w:ascii="Arial Narrow" w:hAnsi="Arial Narrow"/>
          <w:sz w:val="22"/>
          <w:szCs w:val="22"/>
        </w:rPr>
      </w:pPr>
    </w:p>
    <w:p w:rsidR="00A466E4" w:rsidRPr="00C56294" w:rsidRDefault="00A466E4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 w:cs="Arial Narrow"/>
          <w:sz w:val="22"/>
          <w:szCs w:val="22"/>
        </w:rPr>
        <w:t>Predávajúci je povinný dodať Tovar špecifikovaný v Objednávke Kupujúceho do miesta plnenia:</w:t>
      </w:r>
    </w:p>
    <w:p w:rsidR="00D439F8" w:rsidRPr="00C56294" w:rsidRDefault="00D439F8" w:rsidP="000A5864">
      <w:pPr>
        <w:pStyle w:val="Odsekzoznamu"/>
        <w:rPr>
          <w:rFonts w:ascii="Arial Narrow" w:hAnsi="Arial Narrow"/>
          <w:sz w:val="22"/>
          <w:szCs w:val="22"/>
        </w:rPr>
      </w:pPr>
    </w:p>
    <w:p w:rsidR="004F67B5" w:rsidRPr="00C56294" w:rsidRDefault="004F67B5" w:rsidP="00091A54">
      <w:pPr>
        <w:pStyle w:val="Default"/>
        <w:numPr>
          <w:ilvl w:val="2"/>
          <w:numId w:val="64"/>
        </w:numPr>
        <w:ind w:left="1276" w:hanging="556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>preventívn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y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odpaľovac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í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systém pre diaľkový odstrel lavín – stacionárny systém (technológie): najneskôr do 12 mesiacov od vystavenia 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O</w:t>
      </w:r>
      <w:r w:rsidRPr="00C56294">
        <w:rPr>
          <w:rFonts w:ascii="Arial Narrow" w:hAnsi="Arial Narrow"/>
          <w:color w:val="auto"/>
          <w:sz w:val="22"/>
          <w:szCs w:val="22"/>
        </w:rPr>
        <w:t>bjednávky.</w:t>
      </w:r>
    </w:p>
    <w:p w:rsidR="004F67B5" w:rsidRPr="00C56294" w:rsidRDefault="004F67B5" w:rsidP="00091A54">
      <w:pPr>
        <w:pStyle w:val="Default"/>
        <w:numPr>
          <w:ilvl w:val="2"/>
          <w:numId w:val="64"/>
        </w:numPr>
        <w:ind w:left="1276" w:hanging="556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>preventívn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y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odpaľovac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í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systém pre diaľkový odstrel lavín – stacionárny systém (stožiare/pylóny): najneskôr do 12 mesiacov od vystavenia 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O</w:t>
      </w:r>
      <w:r w:rsidRPr="00C56294">
        <w:rPr>
          <w:rFonts w:ascii="Arial Narrow" w:hAnsi="Arial Narrow"/>
          <w:color w:val="auto"/>
          <w:sz w:val="22"/>
          <w:szCs w:val="22"/>
        </w:rPr>
        <w:t>bjednávky.</w:t>
      </w:r>
    </w:p>
    <w:p w:rsidR="004F67B5" w:rsidRPr="00C56294" w:rsidRDefault="004F67B5" w:rsidP="00091A54">
      <w:pPr>
        <w:pStyle w:val="Default"/>
        <w:numPr>
          <w:ilvl w:val="2"/>
          <w:numId w:val="64"/>
        </w:numPr>
        <w:ind w:left="1276" w:hanging="556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>preventívn</w:t>
      </w:r>
      <w:r w:rsidR="00A466E4" w:rsidRPr="00C56294">
        <w:rPr>
          <w:rFonts w:ascii="Arial Narrow" w:hAnsi="Arial Narrow"/>
          <w:color w:val="auto"/>
          <w:sz w:val="22"/>
          <w:szCs w:val="22"/>
        </w:rPr>
        <w:t>y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odpaľovac</w:t>
      </w:r>
      <w:r w:rsidR="009C5B1B" w:rsidRPr="00C56294">
        <w:rPr>
          <w:rFonts w:ascii="Arial Narrow" w:hAnsi="Arial Narrow"/>
          <w:color w:val="auto"/>
          <w:sz w:val="22"/>
          <w:szCs w:val="22"/>
        </w:rPr>
        <w:t>í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systém pre diaľkový odstrel lavín –</w:t>
      </w:r>
      <w:r w:rsidR="00BD310A" w:rsidRPr="00C56294">
        <w:rPr>
          <w:rFonts w:ascii="Arial Narrow" w:hAnsi="Arial Narrow"/>
          <w:color w:val="auto"/>
          <w:sz w:val="22"/>
          <w:szCs w:val="22"/>
        </w:rPr>
        <w:t xml:space="preserve"> 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mobilný systém: najneskôr do  6 mesiacov od vystavenia </w:t>
      </w:r>
      <w:r w:rsidR="009C5B1B" w:rsidRPr="00C56294">
        <w:rPr>
          <w:rFonts w:ascii="Arial Narrow" w:hAnsi="Arial Narrow"/>
          <w:color w:val="auto"/>
          <w:sz w:val="22"/>
          <w:szCs w:val="22"/>
        </w:rPr>
        <w:t>O</w:t>
      </w:r>
      <w:r w:rsidRPr="00C56294">
        <w:rPr>
          <w:rFonts w:ascii="Arial Narrow" w:hAnsi="Arial Narrow"/>
          <w:color w:val="auto"/>
          <w:sz w:val="22"/>
          <w:szCs w:val="22"/>
        </w:rPr>
        <w:t>bjednávky.</w:t>
      </w:r>
    </w:p>
    <w:p w:rsidR="008E7ACD" w:rsidRPr="00C56294" w:rsidRDefault="008E7ACD" w:rsidP="004F67B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0A5864" w:rsidRPr="00C56294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 w:cs="Arial Narrow"/>
          <w:sz w:val="22"/>
          <w:szCs w:val="22"/>
        </w:rPr>
        <w:t>Predávajúci sa zaväzuje zástupcovi Kupujúceho oznámiť čas dodávky Tovaru do miesta plnenia najneskôr dva</w:t>
      </w:r>
      <w:r w:rsidR="002C792E" w:rsidRPr="00C56294">
        <w:rPr>
          <w:rFonts w:ascii="Arial Narrow" w:hAnsi="Arial Narrow" w:cs="Arial Narrow"/>
          <w:sz w:val="22"/>
          <w:szCs w:val="22"/>
        </w:rPr>
        <w:t xml:space="preserve"> (2)</w:t>
      </w:r>
      <w:r w:rsidRPr="00C56294">
        <w:rPr>
          <w:rFonts w:ascii="Arial Narrow" w:hAnsi="Arial Narrow" w:cs="Arial Narrow"/>
          <w:sz w:val="22"/>
          <w:szCs w:val="22"/>
        </w:rPr>
        <w:t xml:space="preserve"> pracovné dni  pred predpokladaným dňom dodania</w:t>
      </w:r>
      <w:r w:rsidR="009C5B1B" w:rsidRPr="00C56294">
        <w:rPr>
          <w:rFonts w:ascii="Arial Narrow" w:hAnsi="Arial Narrow" w:cs="Arial Narrow"/>
          <w:sz w:val="22"/>
          <w:szCs w:val="22"/>
        </w:rPr>
        <w:t xml:space="preserve"> Tovaru</w:t>
      </w:r>
      <w:r w:rsidRPr="00C56294">
        <w:rPr>
          <w:rFonts w:ascii="Arial Narrow" w:hAnsi="Arial Narrow" w:cs="Arial Narrow"/>
          <w:sz w:val="22"/>
          <w:szCs w:val="22"/>
        </w:rPr>
        <w:t>.</w:t>
      </w:r>
      <w:r w:rsidR="00D929B3" w:rsidRPr="00C56294">
        <w:rPr>
          <w:rFonts w:ascii="Arial Narrow" w:hAnsi="Arial Narrow" w:cs="Arial Narrow"/>
          <w:sz w:val="22"/>
          <w:szCs w:val="22"/>
        </w:rPr>
        <w:t xml:space="preserve"> </w:t>
      </w:r>
    </w:p>
    <w:p w:rsidR="005079DC" w:rsidRPr="00C56294" w:rsidRDefault="005079DC" w:rsidP="005079DC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:rsidR="00A83127" w:rsidRPr="00C56294" w:rsidRDefault="00A83127" w:rsidP="00A8312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highlight w:val="red"/>
        </w:rPr>
      </w:pPr>
    </w:p>
    <w:p w:rsidR="008E5523" w:rsidRPr="00C56294" w:rsidRDefault="009C5B1B" w:rsidP="008E5523">
      <w:pPr>
        <w:numPr>
          <w:ilvl w:val="1"/>
          <w:numId w:val="54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C56294">
        <w:rPr>
          <w:rFonts w:ascii="Arial Narrow" w:hAnsi="Arial Narrow" w:cs="Arial Narrow"/>
          <w:sz w:val="22"/>
          <w:szCs w:val="22"/>
        </w:rPr>
        <w:t>Predávajúci odovzdá Tovar na základe preberacieho protokolu, prípadne dodacieho listu.  Predávajúci umožní Kupujúcemu riadne prevzatie dodaného Tovaru a jeho kontrolu.</w:t>
      </w:r>
      <w:r w:rsidR="008E5523" w:rsidRPr="00C56294">
        <w:rPr>
          <w:rFonts w:ascii="Arial Narrow" w:hAnsi="Arial Narrow" w:cs="Arial Narrow"/>
          <w:sz w:val="22"/>
          <w:szCs w:val="22"/>
        </w:rPr>
        <w:t xml:space="preserve"> Ak Predávajúci nedodá Tovar na miesto dodania, riadne a včas, je Kupujúci oprávnený odmietnuť jeho prevzatie. Predávajúci je následne povinný bezodkladne písomne oznámiť nový čas plnenia.</w:t>
      </w:r>
    </w:p>
    <w:p w:rsidR="009C5B1B" w:rsidRPr="00C56294" w:rsidRDefault="009C5B1B" w:rsidP="009C5B1B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9C5B1B" w:rsidRPr="00C56294" w:rsidRDefault="009C5B1B" w:rsidP="009C5B1B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 w:cs="Arial Narrow"/>
          <w:sz w:val="22"/>
          <w:szCs w:val="22"/>
        </w:rPr>
        <w:t xml:space="preserve">Po </w:t>
      </w:r>
      <w:r w:rsidR="00B62C0C" w:rsidRPr="00C56294">
        <w:rPr>
          <w:rFonts w:ascii="Arial Narrow" w:hAnsi="Arial Narrow" w:cs="Arial Narrow"/>
          <w:sz w:val="22"/>
          <w:szCs w:val="22"/>
        </w:rPr>
        <w:t xml:space="preserve">riadnom </w:t>
      </w:r>
      <w:r w:rsidRPr="00C56294">
        <w:rPr>
          <w:rFonts w:ascii="Arial Narrow" w:hAnsi="Arial Narrow" w:cs="Arial Narrow"/>
          <w:sz w:val="22"/>
          <w:szCs w:val="22"/>
        </w:rPr>
        <w:t>dodaní Tovaru Kupujúci potvrdí jeho prevzatie podpísaním preberacieho protokolu, prípadne dodacieho listu. Potvrdený preberací protokol (dodací list) a Objednávka sú podkladom pre vystavenie faktúry a budú tvoriť jej neoddeliteľnú súčasť.</w:t>
      </w:r>
    </w:p>
    <w:p w:rsidR="009C5B1B" w:rsidRPr="00C56294" w:rsidRDefault="009C5B1B" w:rsidP="009C5B1B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F86806" w:rsidRPr="00C56294" w:rsidRDefault="00F86806" w:rsidP="005E791D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 prípade </w:t>
      </w:r>
      <w:r w:rsidRPr="00C56294">
        <w:rPr>
          <w:rFonts w:ascii="Arial Narrow" w:hAnsi="Arial Narrow" w:cs="Arial Narrow"/>
          <w:sz w:val="22"/>
          <w:szCs w:val="22"/>
        </w:rPr>
        <w:t>dodania</w:t>
      </w:r>
      <w:r w:rsidRPr="00C56294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:rsidR="00B62C0C" w:rsidRPr="00C56294" w:rsidRDefault="00B62C0C" w:rsidP="00B62C0C">
      <w:pPr>
        <w:pStyle w:val="Odsekzoznamu"/>
        <w:rPr>
          <w:rFonts w:ascii="Arial Narrow" w:hAnsi="Arial Narrow"/>
          <w:sz w:val="22"/>
          <w:szCs w:val="22"/>
        </w:rPr>
      </w:pPr>
    </w:p>
    <w:p w:rsidR="00B62C0C" w:rsidRPr="00C56294" w:rsidRDefault="00B62C0C" w:rsidP="00B62C0C">
      <w:pPr>
        <w:numPr>
          <w:ilvl w:val="1"/>
          <w:numId w:val="54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:rsidR="00B62C0C" w:rsidRPr="00C56294" w:rsidRDefault="00B62C0C" w:rsidP="00B62C0C">
      <w:pPr>
        <w:pStyle w:val="Odsekzoznamu"/>
        <w:rPr>
          <w:rFonts w:ascii="Arial Narrow" w:hAnsi="Arial Narrow"/>
          <w:sz w:val="22"/>
          <w:szCs w:val="22"/>
        </w:rPr>
      </w:pPr>
    </w:p>
    <w:p w:rsidR="00B62C0C" w:rsidRPr="00C56294" w:rsidRDefault="00B62C0C" w:rsidP="00B62C0C">
      <w:pPr>
        <w:numPr>
          <w:ilvl w:val="1"/>
          <w:numId w:val="5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Nebezpečenstvo škody na Tovare prechádza z Predávajúceho na Kupujúceho okamihom jeho dodania podľa tejto Dohody a Objednávky.</w:t>
      </w:r>
    </w:p>
    <w:p w:rsidR="00B62C0C" w:rsidRPr="00C56294" w:rsidRDefault="00B62C0C" w:rsidP="00B62C0C">
      <w:pPr>
        <w:pStyle w:val="Odsekzoznamu"/>
        <w:rPr>
          <w:rFonts w:ascii="Arial Narrow" w:hAnsi="Arial Narrow"/>
          <w:sz w:val="22"/>
          <w:szCs w:val="22"/>
        </w:rPr>
      </w:pPr>
    </w:p>
    <w:p w:rsidR="00B62C0C" w:rsidRPr="00C56294" w:rsidRDefault="00B62C0C" w:rsidP="00B62C0C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noProof/>
          <w:sz w:val="22"/>
          <w:szCs w:val="22"/>
        </w:rPr>
        <w:t xml:space="preserve"> </w:t>
      </w:r>
      <w:r w:rsidRPr="00C56294">
        <w:rPr>
          <w:rFonts w:ascii="Arial Narrow" w:hAnsi="Arial Narrow"/>
          <w:b/>
          <w:sz w:val="22"/>
          <w:szCs w:val="22"/>
        </w:rPr>
        <w:t>Čl. VII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PLATOBNÉ PODMIENKY A FAKTURÁCIA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5E791D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Kupujúci sa zaväzuje za dodaný Tovar zaplatiť Predávajúcemu </w:t>
      </w:r>
      <w:r w:rsidR="00C47D44" w:rsidRPr="00C56294">
        <w:rPr>
          <w:rFonts w:ascii="Arial Narrow" w:hAnsi="Arial Narrow"/>
          <w:sz w:val="22"/>
          <w:szCs w:val="22"/>
        </w:rPr>
        <w:t>C</w:t>
      </w:r>
      <w:r w:rsidRPr="00C56294">
        <w:rPr>
          <w:rFonts w:ascii="Arial Narrow" w:hAnsi="Arial Narrow"/>
          <w:sz w:val="22"/>
          <w:szCs w:val="22"/>
        </w:rPr>
        <w:t xml:space="preserve">enu podľa Objednávky na základe faktúry vystavenej Predávajúcim po dodaní Tovaru a podpísaní preberacieho protokolu </w:t>
      </w:r>
      <w:r w:rsidR="0004773F" w:rsidRPr="00C56294">
        <w:rPr>
          <w:rFonts w:ascii="Arial Narrow" w:hAnsi="Arial Narrow"/>
          <w:sz w:val="22"/>
          <w:szCs w:val="22"/>
        </w:rPr>
        <w:t xml:space="preserve">alebo dodacieho listu </w:t>
      </w:r>
      <w:r w:rsidRPr="00C56294">
        <w:rPr>
          <w:rFonts w:ascii="Arial Narrow" w:hAnsi="Arial Narrow"/>
          <w:sz w:val="22"/>
          <w:szCs w:val="22"/>
        </w:rPr>
        <w:t>s vyznačením riadneho dodania Tovaru. Kupujúci neposkytne Predávajúcemu žiaden preddavok</w:t>
      </w:r>
      <w:r w:rsidR="00DE09DB" w:rsidRPr="00C56294">
        <w:rPr>
          <w:rFonts w:ascii="Arial Narrow" w:hAnsi="Arial Narrow"/>
          <w:sz w:val="22"/>
          <w:szCs w:val="22"/>
        </w:rPr>
        <w:t xml:space="preserve"> na zrealizovanie Objednávky</w:t>
      </w:r>
      <w:r w:rsidRPr="00C56294">
        <w:rPr>
          <w:rFonts w:ascii="Arial Narrow" w:hAnsi="Arial Narrow"/>
          <w:sz w:val="22"/>
          <w:szCs w:val="22"/>
        </w:rPr>
        <w:t>.</w:t>
      </w:r>
    </w:p>
    <w:p w:rsidR="00A83127" w:rsidRPr="00C56294" w:rsidRDefault="00A83127" w:rsidP="00A8312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762A0B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Každá faktúra vystavená Predávajúcim bude obsahovať náležitosti </w:t>
      </w:r>
      <w:r w:rsidR="00B62C0C" w:rsidRPr="00C56294">
        <w:rPr>
          <w:rFonts w:ascii="Arial Narrow" w:hAnsi="Arial Narrow"/>
          <w:sz w:val="22"/>
          <w:szCs w:val="22"/>
        </w:rPr>
        <w:t xml:space="preserve">všeobecne záväzných právnych predpisov (najmä podľa </w:t>
      </w:r>
      <w:r w:rsidRPr="00C56294">
        <w:rPr>
          <w:rFonts w:ascii="Arial Narrow" w:hAnsi="Arial Narrow"/>
          <w:sz w:val="22"/>
          <w:szCs w:val="22"/>
        </w:rPr>
        <w:t>zákona č. 222/2004 Z. z. o dani z pridanej hodnoty v znení neskorších predpisov</w:t>
      </w:r>
      <w:r w:rsidR="00B62C0C" w:rsidRPr="00C56294">
        <w:rPr>
          <w:rFonts w:ascii="Arial Narrow" w:hAnsi="Arial Narrow"/>
          <w:sz w:val="22"/>
          <w:szCs w:val="22"/>
        </w:rPr>
        <w:t>)</w:t>
      </w:r>
      <w:r w:rsidRPr="00C56294">
        <w:rPr>
          <w:rFonts w:ascii="Arial Narrow" w:hAnsi="Arial Narrow"/>
          <w:sz w:val="22"/>
          <w:szCs w:val="22"/>
        </w:rPr>
        <w:t xml:space="preserve">. Neoddeliteľnou súčasťou faktúry Predávajúceho bude originál/fotokópia preberacieho protokolu </w:t>
      </w:r>
      <w:r w:rsidR="00B30215" w:rsidRPr="00C56294">
        <w:rPr>
          <w:rFonts w:ascii="Arial Narrow" w:hAnsi="Arial Narrow"/>
          <w:sz w:val="22"/>
          <w:szCs w:val="22"/>
        </w:rPr>
        <w:t xml:space="preserve">alebo dodacieho listu </w:t>
      </w:r>
      <w:r w:rsidRPr="00C56294">
        <w:rPr>
          <w:rFonts w:ascii="Arial Narrow" w:hAnsi="Arial Narrow"/>
          <w:sz w:val="22"/>
          <w:szCs w:val="22"/>
        </w:rPr>
        <w:t>s vyznačením uspokojivého dodania Tovaru potvrdeného Kupujúcim.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Súčasťou faktúry musí byť (ak je to aplikovateľné) najmä: 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názov operačného programu, číslo a názov opatrenia, názov projektu, kód projektu, (ak sú uvedené informácie Zmluvným stranám k dispozícii v čase vystavenia faktúry);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jednoznačná informácia, či Predávajúci je alebo nie je platiteľom DPH;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 xml:space="preserve">číslo a názov Dohody; 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číslo Objednávky a dátum jej vystavenia;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- </w:t>
      </w:r>
      <w:r w:rsidRPr="00C56294">
        <w:rPr>
          <w:rFonts w:ascii="Arial Narrow" w:hAnsi="Arial Narrow"/>
          <w:sz w:val="22"/>
          <w:szCs w:val="22"/>
        </w:rPr>
        <w:tab/>
        <w:t>dátum doručenia dokladu Kupujúcemu (napr. pečiatka podateľne).</w:t>
      </w:r>
    </w:p>
    <w:p w:rsidR="00762A0B" w:rsidRPr="00C56294" w:rsidRDefault="00762A0B" w:rsidP="00762A0B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Sumy vo faktúre, resp. jej prílohách sa uvádzajú s presnosťou na 2 desatinné miesta s matematickým zaokrúhlením. 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C51037" w:rsidRPr="00C56294" w:rsidRDefault="00F86806" w:rsidP="005E791D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Lehota splatnosti faktúry Predávajúceho je </w:t>
      </w:r>
      <w:r w:rsidR="007D1EE3">
        <w:rPr>
          <w:rFonts w:ascii="Arial Narrow" w:hAnsi="Arial Narrow"/>
          <w:sz w:val="22"/>
          <w:szCs w:val="22"/>
        </w:rPr>
        <w:t>šesťdesiat</w:t>
      </w:r>
      <w:r w:rsidR="00174068" w:rsidRPr="00C56294">
        <w:rPr>
          <w:rFonts w:ascii="Arial Narrow" w:hAnsi="Arial Narrow"/>
          <w:sz w:val="22"/>
          <w:szCs w:val="22"/>
        </w:rPr>
        <w:t xml:space="preserve"> (</w:t>
      </w:r>
      <w:r w:rsidR="00762A0B" w:rsidRPr="00C56294">
        <w:rPr>
          <w:rFonts w:ascii="Arial Narrow" w:hAnsi="Arial Narrow"/>
          <w:sz w:val="22"/>
          <w:szCs w:val="22"/>
        </w:rPr>
        <w:t>6</w:t>
      </w:r>
      <w:r w:rsidRPr="00C56294">
        <w:rPr>
          <w:rFonts w:ascii="Arial Narrow" w:hAnsi="Arial Narrow"/>
          <w:sz w:val="22"/>
          <w:szCs w:val="22"/>
        </w:rPr>
        <w:t>0</w:t>
      </w:r>
      <w:r w:rsidR="00174068" w:rsidRPr="00C56294">
        <w:rPr>
          <w:rFonts w:ascii="Arial Narrow" w:hAnsi="Arial Narrow"/>
          <w:sz w:val="22"/>
          <w:szCs w:val="22"/>
        </w:rPr>
        <w:t>)</w:t>
      </w:r>
      <w:r w:rsidRPr="00C56294">
        <w:rPr>
          <w:rFonts w:ascii="Arial Narrow" w:hAnsi="Arial Narrow"/>
          <w:sz w:val="22"/>
          <w:szCs w:val="22"/>
        </w:rPr>
        <w:t xml:space="preserve"> dní odo dňa doručenia faktúry Kupujúcemu</w:t>
      </w:r>
      <w:r w:rsidR="00C51037" w:rsidRPr="00C56294">
        <w:rPr>
          <w:rFonts w:ascii="Arial Narrow" w:hAnsi="Arial Narrow"/>
          <w:sz w:val="22"/>
          <w:szCs w:val="22"/>
        </w:rPr>
        <w:t xml:space="preserve"> </w:t>
      </w:r>
      <w:bookmarkStart w:id="15" w:name="_Hlk520053318"/>
      <w:r w:rsidR="00C51037" w:rsidRPr="00C56294">
        <w:rPr>
          <w:rFonts w:ascii="Arial Narrow" w:hAnsi="Arial Narrow"/>
          <w:sz w:val="22"/>
          <w:szCs w:val="22"/>
        </w:rPr>
        <w:t>zo strany Predávajúceho za predpokladu, že doručená faktúra bude spĺňať všetky zákonné náležitosti a náležitosti podľa tejto Dohody. Lehota splatnosti faktúry začína plynúť dňom nasledujúcim po dni, v ktorom bola faktúra preukázateľne doručená Kupujúcemu</w:t>
      </w:r>
      <w:r w:rsidRPr="00C56294">
        <w:rPr>
          <w:rFonts w:ascii="Arial Narrow" w:hAnsi="Arial Narrow"/>
          <w:sz w:val="22"/>
          <w:szCs w:val="22"/>
        </w:rPr>
        <w:t xml:space="preserve">. </w:t>
      </w:r>
      <w:r w:rsidR="00762A0B" w:rsidRPr="00C56294">
        <w:rPr>
          <w:rFonts w:ascii="Arial Narrow" w:hAnsi="Arial Narrow"/>
          <w:sz w:val="22"/>
          <w:szCs w:val="22"/>
        </w:rPr>
        <w:t>Predávajúci berie na vedomie, že predmet Dohody je financovaný z prostriedkov Európskej únie a z vlastných prostriedkov Kupujúceho. Predávajúci berie na vedomie, že uvedené financovanie platieb z prostriedkov Európskej únie je časovo a administratívne náročné. Predávajúci zároveň súhlasí a vyhlasuje, že lehota splatnosti nie je v hrubom nepomere k právam a povinnostiam vyplývajúcim z tejto Dohody.</w:t>
      </w:r>
    </w:p>
    <w:bookmarkEnd w:id="15"/>
    <w:p w:rsidR="00C51037" w:rsidRPr="00C56294" w:rsidRDefault="00C51037" w:rsidP="00C51037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5E791D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Ak predložená faktúra nebude vystavená v súlade s touto Dohodou a/alebo Objednávkou, Kupujúci ju bezodkladne vráti Predávajúcemu </w:t>
      </w:r>
      <w:bookmarkStart w:id="16" w:name="_Hlk520053362"/>
      <w:r w:rsidRPr="00C56294">
        <w:rPr>
          <w:rFonts w:ascii="Arial Narrow" w:hAnsi="Arial Narrow"/>
          <w:sz w:val="22"/>
          <w:szCs w:val="22"/>
        </w:rPr>
        <w:t xml:space="preserve">na </w:t>
      </w:r>
      <w:r w:rsidR="00B262F5" w:rsidRPr="00C56294">
        <w:rPr>
          <w:rFonts w:ascii="Arial Narrow" w:hAnsi="Arial Narrow"/>
          <w:sz w:val="22"/>
          <w:szCs w:val="22"/>
        </w:rPr>
        <w:t xml:space="preserve">doplnenie a/alebo </w:t>
      </w:r>
      <w:r w:rsidRPr="00C56294">
        <w:rPr>
          <w:rFonts w:ascii="Arial Narrow" w:hAnsi="Arial Narrow"/>
          <w:sz w:val="22"/>
          <w:szCs w:val="22"/>
        </w:rPr>
        <w:t>prepracovanie</w:t>
      </w:r>
      <w:r w:rsidR="00B262F5" w:rsidRPr="00C56294">
        <w:rPr>
          <w:rFonts w:ascii="Arial Narrow" w:hAnsi="Arial Narrow"/>
          <w:sz w:val="22"/>
          <w:szCs w:val="22"/>
        </w:rPr>
        <w:t xml:space="preserve"> s uvedením nedostatkov, ktoré sa majú odstrániť. Nová </w:t>
      </w:r>
      <w:r w:rsidR="00762A0B" w:rsidRPr="00C56294">
        <w:rPr>
          <w:rFonts w:ascii="Arial Narrow" w:hAnsi="Arial Narrow"/>
          <w:sz w:val="22"/>
          <w:szCs w:val="22"/>
        </w:rPr>
        <w:t>6</w:t>
      </w:r>
      <w:r w:rsidR="00B262F5" w:rsidRPr="00C56294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 preukázateľne doručená Kupujúcemu</w:t>
      </w:r>
      <w:bookmarkEnd w:id="16"/>
      <w:r w:rsidRPr="00C56294">
        <w:rPr>
          <w:rFonts w:ascii="Arial Narrow" w:hAnsi="Arial Narrow"/>
          <w:sz w:val="22"/>
          <w:szCs w:val="22"/>
        </w:rPr>
        <w:t>.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2E055D" w:rsidRDefault="00F86806" w:rsidP="005E791D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  <w:r w:rsidR="00017AE6" w:rsidRPr="00C56294">
        <w:rPr>
          <w:rFonts w:ascii="Arial Narrow" w:hAnsi="Arial Narrow"/>
          <w:sz w:val="22"/>
          <w:szCs w:val="22"/>
        </w:rPr>
        <w:t xml:space="preserve"> Cena sa považuje</w:t>
      </w:r>
      <w:r w:rsidR="00017AE6">
        <w:rPr>
          <w:rFonts w:ascii="Arial Narrow" w:hAnsi="Arial Narrow"/>
          <w:sz w:val="22"/>
          <w:szCs w:val="22"/>
        </w:rPr>
        <w:t xml:space="preserve"> za uhradenú dňom odpísania finančných prostriedkov z účtu Kupujúceho.</w:t>
      </w:r>
    </w:p>
    <w:p w:rsidR="00A83127" w:rsidRDefault="00A83127" w:rsidP="00A8312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60143A" w:rsidRDefault="00F86806" w:rsidP="005E791D">
      <w:pPr>
        <w:numPr>
          <w:ilvl w:val="1"/>
          <w:numId w:val="5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</w:t>
      </w:r>
      <w:r>
        <w:rPr>
          <w:rFonts w:ascii="Arial Narrow" w:hAnsi="Arial Narrow"/>
          <w:sz w:val="22"/>
          <w:szCs w:val="22"/>
        </w:rPr>
        <w:t xml:space="preserve"> tejto </w:t>
      </w:r>
      <w:r w:rsidRPr="0060143A">
        <w:rPr>
          <w:rFonts w:ascii="Arial Narrow" w:hAnsi="Arial Narrow"/>
          <w:sz w:val="22"/>
          <w:szCs w:val="22"/>
        </w:rPr>
        <w:t>Dohode</w:t>
      </w:r>
      <w:r>
        <w:rPr>
          <w:rFonts w:ascii="Arial Narrow" w:hAnsi="Arial Narrow"/>
          <w:sz w:val="22"/>
          <w:szCs w:val="22"/>
        </w:rPr>
        <w:t>.</w:t>
      </w:r>
    </w:p>
    <w:p w:rsidR="00DB3B3A" w:rsidRDefault="00DB3B3A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VIII</w:t>
      </w:r>
    </w:p>
    <w:p w:rsidR="00F86806" w:rsidRPr="00C56294" w:rsidRDefault="00B262F5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SUBDODÁVKY</w:t>
      </w:r>
      <w:r w:rsidR="00F86806" w:rsidRPr="00C56294">
        <w:rPr>
          <w:rFonts w:ascii="Arial Narrow" w:hAnsi="Arial Narrow"/>
          <w:b/>
          <w:sz w:val="22"/>
          <w:szCs w:val="22"/>
        </w:rPr>
        <w:t xml:space="preserve"> 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AD5D33" w:rsidRPr="00C56294" w:rsidRDefault="00AD5D33" w:rsidP="00A83127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 xml:space="preserve">8.1 </w:t>
      </w:r>
      <w:r w:rsidR="00CB2B2D" w:rsidRPr="00C56294">
        <w:rPr>
          <w:rFonts w:ascii="Arial Narrow" w:hAnsi="Arial Narrow"/>
          <w:color w:val="auto"/>
          <w:sz w:val="22"/>
          <w:szCs w:val="22"/>
        </w:rPr>
        <w:tab/>
      </w:r>
      <w:bookmarkStart w:id="17" w:name="_Hlk519965713"/>
      <w:r w:rsidRPr="00C56294">
        <w:rPr>
          <w:rFonts w:ascii="Arial Narrow" w:hAnsi="Arial Narrow"/>
          <w:color w:val="auto"/>
          <w:sz w:val="22"/>
          <w:szCs w:val="22"/>
        </w:rPr>
        <w:t>Ak má Predávajúci v úmysle zadať plnenie, ktoré je predmetom tejto Dohody subdodávateľom, môže tak urobiť iba s predchádzajúcim písomným súhlasom Kupujúceho, ktorý takýto bez závažného a opodstatneného dôvodu neodoprie. V takomto prípade Predávajúci zodpovedá rovnako, akoby Dohodu plnil sám.</w:t>
      </w:r>
    </w:p>
    <w:p w:rsidR="00A83127" w:rsidRPr="00C56294" w:rsidRDefault="00A83127" w:rsidP="00A83127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:rsidR="00AD5D33" w:rsidRPr="00C56294" w:rsidRDefault="00AD5D33" w:rsidP="00A83127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 xml:space="preserve">8.2. </w:t>
      </w:r>
      <w:r w:rsidRPr="00C56294">
        <w:rPr>
          <w:rFonts w:ascii="Arial Narrow" w:hAnsi="Arial Narrow"/>
          <w:color w:val="auto"/>
          <w:sz w:val="22"/>
          <w:szCs w:val="22"/>
        </w:rPr>
        <w:tab/>
        <w:t xml:space="preserve">V Prílohe č. </w:t>
      </w:r>
      <w:r w:rsidR="00E96BAD" w:rsidRPr="00C56294">
        <w:rPr>
          <w:rFonts w:ascii="Arial Narrow" w:hAnsi="Arial Narrow"/>
          <w:color w:val="auto"/>
          <w:sz w:val="22"/>
          <w:szCs w:val="22"/>
        </w:rPr>
        <w:t>3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tejto Dohody sú uvedené údaje o všetkých známych subdodávateľoch </w:t>
      </w:r>
      <w:r w:rsidR="00C6057C" w:rsidRPr="00C56294">
        <w:rPr>
          <w:rFonts w:ascii="Arial Narrow" w:hAnsi="Arial Narrow"/>
          <w:color w:val="auto"/>
          <w:sz w:val="22"/>
          <w:szCs w:val="22"/>
        </w:rPr>
        <w:t>P</w:t>
      </w:r>
      <w:r w:rsidRPr="00C56294">
        <w:rPr>
          <w:rFonts w:ascii="Arial Narrow" w:hAnsi="Arial Narrow"/>
          <w:color w:val="auto"/>
          <w:sz w:val="22"/>
          <w:szCs w:val="22"/>
        </w:rPr>
        <w:t>redávajúceho, ktorí sú známi v čase uzavierania tejto Dohody, a údaje o osobe oprávnenej konať za subdodávateľa v rozsahu meno a priezvisko, adresa pobytu, dátum narodenia.</w:t>
      </w:r>
    </w:p>
    <w:p w:rsidR="00A83127" w:rsidRPr="00C56294" w:rsidRDefault="00A83127" w:rsidP="00A83127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:rsidR="00AD5D33" w:rsidRPr="00C56294" w:rsidRDefault="00AD5D33" w:rsidP="00091A54">
      <w:pPr>
        <w:pStyle w:val="Default"/>
        <w:numPr>
          <w:ilvl w:val="1"/>
          <w:numId w:val="63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 xml:space="preserve">Predávajúci je oprávnený zmeniť subdodávateľa iba s predchádzajúcim písomným súhlasom Kupujúceho. </w:t>
      </w:r>
      <w:bookmarkStart w:id="18" w:name="_Hlk520053461"/>
      <w:r w:rsidR="0073602F" w:rsidRPr="00C56294">
        <w:rPr>
          <w:rFonts w:ascii="Arial Narrow" w:hAnsi="Arial Narrow"/>
          <w:color w:val="auto"/>
          <w:sz w:val="22"/>
          <w:szCs w:val="22"/>
        </w:rPr>
        <w:t xml:space="preserve">Predávajúci je pritom povinný oznámiť Kupujúcemu údaje podľa bodu </w:t>
      </w:r>
      <w:r w:rsidR="00B9311F" w:rsidRPr="00C56294">
        <w:rPr>
          <w:rFonts w:ascii="Arial Narrow" w:hAnsi="Arial Narrow"/>
          <w:color w:val="auto"/>
          <w:sz w:val="22"/>
          <w:szCs w:val="22"/>
        </w:rPr>
        <w:t>8.2</w:t>
      </w:r>
      <w:r w:rsidR="0073602F" w:rsidRPr="00C56294">
        <w:rPr>
          <w:rFonts w:ascii="Arial Narrow" w:hAnsi="Arial Narrow"/>
          <w:color w:val="auto"/>
          <w:sz w:val="22"/>
          <w:szCs w:val="22"/>
        </w:rPr>
        <w:t xml:space="preserve"> tohto článku Dohody o novom subdodávateľovi. </w:t>
      </w:r>
      <w:bookmarkEnd w:id="18"/>
      <w:r w:rsidRPr="00C56294">
        <w:rPr>
          <w:rFonts w:ascii="Arial Narrow" w:hAnsi="Arial Narrow"/>
          <w:color w:val="auto"/>
          <w:sz w:val="22"/>
          <w:szCs w:val="22"/>
        </w:rPr>
        <w:t xml:space="preserve">Predávajúci je povinný Kupujúcemu oznámiť akúkoľvek zmenu údajov u subdodávateľov, uvedených v Prílohe č. </w:t>
      </w:r>
      <w:r w:rsidR="009D505E" w:rsidRPr="00C56294">
        <w:rPr>
          <w:rFonts w:ascii="Arial Narrow" w:hAnsi="Arial Narrow"/>
          <w:color w:val="auto"/>
          <w:sz w:val="22"/>
          <w:szCs w:val="22"/>
        </w:rPr>
        <w:t>3</w:t>
      </w:r>
      <w:r w:rsidRPr="00C56294">
        <w:rPr>
          <w:rFonts w:ascii="Arial Narrow" w:hAnsi="Arial Narrow"/>
          <w:color w:val="auto"/>
          <w:sz w:val="22"/>
          <w:szCs w:val="22"/>
        </w:rPr>
        <w:t xml:space="preserve"> tejto Dohody, a to bezodkladne.</w:t>
      </w:r>
    </w:p>
    <w:p w:rsidR="00A83127" w:rsidRPr="00C56294" w:rsidRDefault="00A83127" w:rsidP="00A83127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</w:p>
    <w:p w:rsidR="00AD5D33" w:rsidRPr="00C56294" w:rsidRDefault="00AD5D33" w:rsidP="00091A54">
      <w:pPr>
        <w:pStyle w:val="Default"/>
        <w:numPr>
          <w:ilvl w:val="1"/>
          <w:numId w:val="63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>Predávajúci zodpovedá za odbornú starostlivosť pri výbere subdodávateľa ako aj za výsledok činnosti/plnenia vykonanej/vykonaného na základe zmluvy o subdodávke.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B9311F" w:rsidRPr="00C56294" w:rsidRDefault="00AD5D33" w:rsidP="00410F35">
      <w:pPr>
        <w:pStyle w:val="Default"/>
        <w:numPr>
          <w:ilvl w:val="1"/>
          <w:numId w:val="63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t>Predávajúci je povinný zabezpečiť, aby mal splnené povinnosti ohľadom zápisu do registra partnerov verejného sektora vo vzťahu k subdodávateľom Predávajúceho v zmysle zákona 315/2016 Z.z. o registri partnerov verejného sektora a o zmene a doplnení niektorých zákonov</w:t>
      </w:r>
      <w:bookmarkEnd w:id="17"/>
      <w:r w:rsidR="00B9311F" w:rsidRPr="00C56294">
        <w:rPr>
          <w:rFonts w:ascii="Arial Narrow" w:hAnsi="Arial Narrow"/>
          <w:color w:val="auto"/>
          <w:sz w:val="22"/>
          <w:szCs w:val="22"/>
        </w:rPr>
        <w:t xml:space="preserve"> </w:t>
      </w:r>
      <w:bookmarkStart w:id="19" w:name="_Hlk520053489"/>
      <w:r w:rsidR="00B9311F" w:rsidRPr="00C56294">
        <w:rPr>
          <w:rFonts w:ascii="Arial Narrow" w:hAnsi="Arial Narrow"/>
          <w:color w:val="auto"/>
          <w:sz w:val="22"/>
          <w:szCs w:val="22"/>
        </w:rPr>
        <w:t>v znení neskorších predpisov (ďalej len „</w:t>
      </w:r>
      <w:r w:rsidR="00B9311F" w:rsidRPr="00C56294">
        <w:rPr>
          <w:rFonts w:ascii="Arial Narrow" w:hAnsi="Arial Narrow"/>
          <w:b/>
          <w:color w:val="auto"/>
          <w:sz w:val="22"/>
          <w:szCs w:val="22"/>
        </w:rPr>
        <w:t>zákon o registri partnerov verejného sektora</w:t>
      </w:r>
      <w:r w:rsidR="00B9311F" w:rsidRPr="00C56294">
        <w:rPr>
          <w:rFonts w:ascii="Arial Narrow" w:hAnsi="Arial Narrow"/>
          <w:color w:val="auto"/>
          <w:sz w:val="22"/>
          <w:szCs w:val="22"/>
        </w:rPr>
        <w:t>“).</w:t>
      </w:r>
    </w:p>
    <w:bookmarkEnd w:id="19"/>
    <w:p w:rsidR="00AD5D33" w:rsidRPr="00C56294" w:rsidRDefault="00AD5D33" w:rsidP="00B9311F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</w:p>
    <w:p w:rsidR="00B9311F" w:rsidRPr="00C56294" w:rsidRDefault="00F86806" w:rsidP="00B9311F">
      <w:pPr>
        <w:pStyle w:val="Odsekzoznamu"/>
        <w:tabs>
          <w:tab w:val="clear" w:pos="2160"/>
          <w:tab w:val="left" w:pos="709"/>
        </w:tabs>
        <w:spacing w:after="60"/>
        <w:ind w:left="709"/>
        <w:jc w:val="both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Cs/>
          <w:sz w:val="22"/>
          <w:szCs w:val="22"/>
        </w:rPr>
        <w:t>.</w:t>
      </w:r>
      <w:r w:rsidR="00B9311F" w:rsidRPr="00C56294">
        <w:rPr>
          <w:rFonts w:ascii="Arial Narrow" w:hAnsi="Arial Narrow"/>
          <w:b/>
          <w:sz w:val="22"/>
          <w:szCs w:val="22"/>
        </w:rPr>
        <w:t xml:space="preserve">                                                         </w:t>
      </w:r>
      <w:bookmarkStart w:id="20" w:name="_Hlk520053513"/>
      <w:r w:rsidR="00B9311F" w:rsidRPr="00C56294">
        <w:rPr>
          <w:rFonts w:ascii="Arial Narrow" w:hAnsi="Arial Narrow"/>
          <w:b/>
          <w:sz w:val="22"/>
          <w:szCs w:val="22"/>
        </w:rPr>
        <w:t>Čl. IX</w:t>
      </w:r>
    </w:p>
    <w:p w:rsidR="00B9311F" w:rsidRPr="00C56294" w:rsidRDefault="00B9311F" w:rsidP="00B9311F">
      <w:pPr>
        <w:pStyle w:val="Odsekzoznamu"/>
        <w:tabs>
          <w:tab w:val="clear" w:pos="2160"/>
          <w:tab w:val="left" w:pos="709"/>
        </w:tabs>
        <w:ind w:left="709"/>
        <w:rPr>
          <w:rFonts w:ascii="Arial Narrow" w:hAnsi="Arial Narrow"/>
          <w:b/>
          <w:bCs/>
          <w:sz w:val="22"/>
          <w:szCs w:val="22"/>
          <w:lang w:val="sk-SK"/>
        </w:rPr>
      </w:pPr>
      <w:r w:rsidRPr="00C56294">
        <w:rPr>
          <w:rFonts w:ascii="Arial Narrow" w:hAnsi="Arial Narrow"/>
          <w:b/>
          <w:bCs/>
          <w:sz w:val="22"/>
          <w:szCs w:val="22"/>
          <w:lang w:val="sk-SK"/>
        </w:rPr>
        <w:t xml:space="preserve">                                 PRÁVA A POVINNOSTI ZMLUVNÝCH STRÁN</w:t>
      </w:r>
    </w:p>
    <w:p w:rsidR="00B9311F" w:rsidRPr="00C56294" w:rsidRDefault="00B9311F" w:rsidP="00B9311F">
      <w:pPr>
        <w:pStyle w:val="Odsekzoznamu"/>
        <w:tabs>
          <w:tab w:val="clear" w:pos="2160"/>
          <w:tab w:val="left" w:pos="709"/>
        </w:tabs>
        <w:rPr>
          <w:rFonts w:ascii="Arial Narrow" w:hAnsi="Arial Narrow"/>
          <w:b/>
          <w:bCs/>
          <w:sz w:val="22"/>
          <w:szCs w:val="22"/>
          <w:lang w:val="sk-SK"/>
        </w:rPr>
      </w:pPr>
    </w:p>
    <w:p w:rsidR="00B9311F" w:rsidRPr="00C56294" w:rsidRDefault="00B9311F" w:rsidP="00091A54">
      <w:pPr>
        <w:pStyle w:val="Odsekzoznamu"/>
        <w:numPr>
          <w:ilvl w:val="0"/>
          <w:numId w:val="66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C56294">
        <w:rPr>
          <w:rFonts w:ascii="Arial Narrow" w:hAnsi="Arial Narrow"/>
          <w:bCs/>
          <w:sz w:val="22"/>
          <w:szCs w:val="22"/>
        </w:rPr>
        <w:t xml:space="preserve">Zmluvné strany  sa zaväzujú, že budú zachovávať mlčanlivosť o všetkých dôverných informáciách, ktoré im budú poskytnuté alebo ktoré sa dozvedia v súvislosti s touto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r w:rsidRPr="00C56294">
        <w:rPr>
          <w:rFonts w:ascii="Arial Narrow" w:hAnsi="Arial Narrow"/>
          <w:bCs/>
          <w:sz w:val="22"/>
          <w:szCs w:val="22"/>
        </w:rPr>
        <w:t xml:space="preserve">ohodou a nepoužijú ich na iné účely ako na plnenie tejto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r w:rsidRPr="00C56294">
        <w:rPr>
          <w:rFonts w:ascii="Arial Narrow" w:hAnsi="Arial Narrow"/>
          <w:bCs/>
          <w:sz w:val="22"/>
          <w:szCs w:val="22"/>
        </w:rPr>
        <w:t>ohody. Za dôvernú sa považuje každá informácia, z povahy ktorej je zrejmé, že Zmluvná strana má záujem na jej utajovaní, nakoľko nejde o bežne dostupnú informáciu.</w:t>
      </w:r>
    </w:p>
    <w:p w:rsidR="00B9311F" w:rsidRPr="00C56294" w:rsidRDefault="00B9311F" w:rsidP="00B9311F">
      <w:pPr>
        <w:pStyle w:val="Odsekzoznamu"/>
        <w:tabs>
          <w:tab w:val="clear" w:pos="2160"/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</w:p>
    <w:p w:rsidR="00B9311F" w:rsidRPr="00C56294" w:rsidRDefault="00B9311F" w:rsidP="00091A54">
      <w:pPr>
        <w:pStyle w:val="Odsekzoznamu"/>
        <w:numPr>
          <w:ilvl w:val="0"/>
          <w:numId w:val="66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C56294">
        <w:rPr>
          <w:rFonts w:ascii="Arial Narrow" w:hAnsi="Arial Narrow"/>
          <w:bCs/>
          <w:sz w:val="22"/>
          <w:szCs w:val="22"/>
          <w:lang w:val="sk-SK"/>
        </w:rPr>
        <w:t xml:space="preserve">Za </w:t>
      </w:r>
      <w:r w:rsidRPr="00C56294">
        <w:rPr>
          <w:rFonts w:ascii="Arial Narrow" w:hAnsi="Arial Narrow"/>
          <w:bCs/>
          <w:sz w:val="22"/>
          <w:szCs w:val="22"/>
        </w:rPr>
        <w:t>dôvern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é</w:t>
      </w:r>
      <w:r w:rsidRPr="00C56294">
        <w:rPr>
          <w:rFonts w:ascii="Arial Narrow" w:hAnsi="Arial Narrow"/>
          <w:bCs/>
          <w:sz w:val="22"/>
          <w:szCs w:val="22"/>
        </w:rPr>
        <w:t xml:space="preserve"> informáci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e sa nepovažujú</w:t>
      </w:r>
      <w:r w:rsidRPr="00C56294">
        <w:rPr>
          <w:rFonts w:ascii="Arial Narrow" w:hAnsi="Arial Narrow"/>
          <w:bCs/>
          <w:sz w:val="22"/>
          <w:szCs w:val="22"/>
        </w:rPr>
        <w:t xml:space="preserve"> informácie, ktoré sa stali verejne známymi bez porušenia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tejto D</w:t>
      </w:r>
      <w:r w:rsidRPr="00C56294">
        <w:rPr>
          <w:rFonts w:ascii="Arial Narrow" w:hAnsi="Arial Narrow"/>
          <w:bCs/>
          <w:sz w:val="22"/>
          <w:szCs w:val="22"/>
        </w:rPr>
        <w:t>ohody, informácie oprávnene získané inak, ako od druhej Zmluvnej strany, a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ko aj</w:t>
      </w:r>
      <w:r w:rsidRPr="00C56294">
        <w:rPr>
          <w:rFonts w:ascii="Arial Narrow" w:hAnsi="Arial Narrow"/>
          <w:bCs/>
          <w:sz w:val="22"/>
          <w:szCs w:val="22"/>
        </w:rPr>
        <w:t xml:space="preserve"> informácie, ktorých používanie upravujú osobitné predpisy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.</w:t>
      </w:r>
    </w:p>
    <w:p w:rsidR="00B9311F" w:rsidRPr="00C56294" w:rsidRDefault="00B9311F" w:rsidP="00B9311F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:rsidR="00B9311F" w:rsidRPr="00C56294" w:rsidRDefault="00B9311F" w:rsidP="00091A54">
      <w:pPr>
        <w:pStyle w:val="Odsekzoznamu"/>
        <w:numPr>
          <w:ilvl w:val="0"/>
          <w:numId w:val="66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C56294">
        <w:rPr>
          <w:rFonts w:ascii="Arial Narrow" w:hAnsi="Arial Narrow"/>
          <w:bCs/>
          <w:sz w:val="22"/>
          <w:szCs w:val="22"/>
        </w:rPr>
        <w:t xml:space="preserve">Ak sa budú na strane </w:t>
      </w:r>
      <w:r w:rsidRPr="00C56294">
        <w:rPr>
          <w:rFonts w:ascii="Arial Narrow" w:hAnsi="Arial Narrow"/>
          <w:sz w:val="22"/>
          <w:szCs w:val="22"/>
        </w:rPr>
        <w:t>Predávajúc</w:t>
      </w:r>
      <w:r w:rsidRPr="00C56294">
        <w:rPr>
          <w:rFonts w:ascii="Arial Narrow" w:hAnsi="Arial Narrow"/>
          <w:sz w:val="22"/>
          <w:szCs w:val="22"/>
          <w:lang w:val="sk-SK"/>
        </w:rPr>
        <w:t>eho</w:t>
      </w:r>
      <w:r w:rsidRPr="00C56294">
        <w:rPr>
          <w:rFonts w:ascii="Arial Narrow" w:hAnsi="Arial Narrow"/>
          <w:bCs/>
          <w:sz w:val="22"/>
          <w:szCs w:val="22"/>
        </w:rPr>
        <w:t xml:space="preserve"> ako Zmluvnej strany podieľať viaceré subjekty, práva z tejto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r w:rsidRPr="00C56294">
        <w:rPr>
          <w:rFonts w:ascii="Arial Narrow" w:hAnsi="Arial Narrow"/>
          <w:bCs/>
          <w:sz w:val="22"/>
          <w:szCs w:val="22"/>
        </w:rPr>
        <w:t xml:space="preserve">ohody voči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C56294">
        <w:rPr>
          <w:rFonts w:ascii="Arial Narrow" w:hAnsi="Arial Narrow"/>
          <w:bCs/>
          <w:sz w:val="22"/>
          <w:szCs w:val="22"/>
        </w:rPr>
        <w:t xml:space="preserve"> môže uplatňovať výlučne vedúci </w:t>
      </w:r>
      <w:r w:rsidR="003613A1" w:rsidRPr="00C56294">
        <w:rPr>
          <w:rFonts w:ascii="Arial Narrow" w:hAnsi="Arial Narrow"/>
          <w:sz w:val="22"/>
          <w:szCs w:val="22"/>
          <w:lang w:val="sk-SK"/>
        </w:rPr>
        <w:t>P</w:t>
      </w:r>
      <w:r w:rsidRPr="00C56294">
        <w:rPr>
          <w:rFonts w:ascii="Arial Narrow" w:hAnsi="Arial Narrow"/>
          <w:sz w:val="22"/>
          <w:szCs w:val="22"/>
        </w:rPr>
        <w:t>redávajúc</w:t>
      </w:r>
      <w:r w:rsidRPr="00C56294">
        <w:rPr>
          <w:rFonts w:ascii="Arial Narrow" w:hAnsi="Arial Narrow"/>
          <w:sz w:val="22"/>
          <w:szCs w:val="22"/>
          <w:lang w:val="sk-SK"/>
        </w:rPr>
        <w:t>i</w:t>
      </w:r>
      <w:r w:rsidRPr="00C56294">
        <w:rPr>
          <w:rFonts w:ascii="Arial Narrow" w:hAnsi="Arial Narrow"/>
          <w:bCs/>
          <w:sz w:val="22"/>
          <w:szCs w:val="22"/>
        </w:rPr>
        <w:t xml:space="preserve"> </w:t>
      </w:r>
      <w:r w:rsidRPr="00C56294">
        <w:rPr>
          <w:rFonts w:ascii="Arial Narrow" w:hAnsi="Arial Narrow"/>
          <w:bCs/>
          <w:sz w:val="22"/>
          <w:szCs w:val="22"/>
          <w:highlight w:val="yellow"/>
        </w:rPr>
        <w:t>[</w:t>
      </w:r>
      <w:r w:rsidRPr="00C56294">
        <w:rPr>
          <w:rFonts w:ascii="Arial Narrow" w:hAnsi="Arial Narrow"/>
          <w:bCs/>
          <w:sz w:val="22"/>
          <w:szCs w:val="22"/>
          <w:highlight w:val="yellow"/>
          <w:lang w:val="sk-SK"/>
        </w:rPr>
        <w:t xml:space="preserve"> </w:t>
      </w:r>
      <w:r w:rsidRPr="00C56294">
        <w:rPr>
          <w:rFonts w:ascii="Arial Narrow" w:hAnsi="Arial Narrow"/>
          <w:bCs/>
          <w:sz w:val="22"/>
          <w:szCs w:val="22"/>
          <w:highlight w:val="yellow"/>
        </w:rPr>
        <w:t>]</w:t>
      </w:r>
      <w:r w:rsidRPr="00C56294">
        <w:rPr>
          <w:rFonts w:ascii="Arial Narrow" w:hAnsi="Arial Narrow"/>
          <w:bCs/>
          <w:sz w:val="22"/>
          <w:szCs w:val="22"/>
        </w:rPr>
        <w:t xml:space="preserve">, IČO: </w:t>
      </w:r>
      <w:r w:rsidRPr="00C56294">
        <w:rPr>
          <w:rFonts w:ascii="Arial Narrow" w:hAnsi="Arial Narrow"/>
          <w:bCs/>
          <w:sz w:val="22"/>
          <w:szCs w:val="22"/>
          <w:highlight w:val="yellow"/>
        </w:rPr>
        <w:t>[ ]</w:t>
      </w:r>
      <w:r w:rsidRPr="00C56294">
        <w:rPr>
          <w:rFonts w:ascii="Arial Narrow" w:hAnsi="Arial Narrow"/>
          <w:bCs/>
          <w:sz w:val="22"/>
          <w:szCs w:val="22"/>
        </w:rPr>
        <w:t xml:space="preserve">. Vedúci </w:t>
      </w:r>
      <w:r w:rsidR="003613A1" w:rsidRPr="00C56294">
        <w:rPr>
          <w:rFonts w:ascii="Arial Narrow" w:hAnsi="Arial Narrow"/>
          <w:sz w:val="22"/>
          <w:szCs w:val="22"/>
          <w:lang w:val="sk-SK"/>
        </w:rPr>
        <w:t>P</w:t>
      </w:r>
      <w:r w:rsidRPr="00C56294">
        <w:rPr>
          <w:rFonts w:ascii="Arial Narrow" w:hAnsi="Arial Narrow"/>
          <w:sz w:val="22"/>
          <w:szCs w:val="22"/>
        </w:rPr>
        <w:t>redávajúc</w:t>
      </w:r>
      <w:r w:rsidRPr="00C56294">
        <w:rPr>
          <w:rFonts w:ascii="Arial Narrow" w:hAnsi="Arial Narrow"/>
          <w:sz w:val="22"/>
          <w:szCs w:val="22"/>
          <w:lang w:val="sk-SK"/>
        </w:rPr>
        <w:t>i</w:t>
      </w:r>
      <w:r w:rsidRPr="00C56294">
        <w:rPr>
          <w:rFonts w:ascii="Arial Narrow" w:hAnsi="Arial Narrow"/>
          <w:bCs/>
          <w:sz w:val="22"/>
          <w:szCs w:val="22"/>
        </w:rPr>
        <w:t xml:space="preserve"> podľa predchádzajúcej vety je oprávnený vykonávať fakturáciu v mene </w:t>
      </w:r>
      <w:r w:rsidRPr="00C56294">
        <w:rPr>
          <w:rFonts w:ascii="Arial Narrow" w:hAnsi="Arial Narrow"/>
          <w:sz w:val="22"/>
          <w:szCs w:val="22"/>
        </w:rPr>
        <w:t>predávajúc</w:t>
      </w:r>
      <w:r w:rsidRPr="00C56294">
        <w:rPr>
          <w:rFonts w:ascii="Arial Narrow" w:hAnsi="Arial Narrow"/>
          <w:sz w:val="22"/>
          <w:szCs w:val="22"/>
          <w:lang w:val="sk-SK"/>
        </w:rPr>
        <w:t>ich</w:t>
      </w:r>
      <w:r w:rsidRPr="00C56294">
        <w:rPr>
          <w:rFonts w:ascii="Arial Narrow" w:hAnsi="Arial Narrow"/>
          <w:bCs/>
          <w:sz w:val="22"/>
          <w:szCs w:val="22"/>
        </w:rPr>
        <w:t xml:space="preserve">, a tiež je za poskytovateľov výlučne tento oprávnený vykonávať iné práva voči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C56294">
        <w:rPr>
          <w:rFonts w:ascii="Arial Narrow" w:hAnsi="Arial Narrow"/>
          <w:bCs/>
          <w:sz w:val="22"/>
          <w:szCs w:val="22"/>
        </w:rPr>
        <w:t xml:space="preserve"> vyplývajúce z tejto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r w:rsidRPr="00C56294">
        <w:rPr>
          <w:rFonts w:ascii="Arial Narrow" w:hAnsi="Arial Narrow"/>
          <w:bCs/>
          <w:sz w:val="22"/>
          <w:szCs w:val="22"/>
        </w:rPr>
        <w:t xml:space="preserve">ohody alebo z právnych predpisov, pokiaľ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r w:rsidRPr="00C56294">
        <w:rPr>
          <w:rFonts w:ascii="Arial Narrow" w:hAnsi="Arial Narrow"/>
          <w:bCs/>
          <w:sz w:val="22"/>
          <w:szCs w:val="22"/>
        </w:rPr>
        <w:t xml:space="preserve">ohoda (vrátane príloh) v konkrétnom prípade neurčí inak. Subjekty na strane </w:t>
      </w:r>
      <w:r w:rsidRPr="00C56294">
        <w:rPr>
          <w:rFonts w:ascii="Arial Narrow" w:hAnsi="Arial Narrow"/>
          <w:sz w:val="22"/>
          <w:szCs w:val="22"/>
        </w:rPr>
        <w:t>Predávajúc</w:t>
      </w:r>
      <w:r w:rsidRPr="00C56294">
        <w:rPr>
          <w:rFonts w:ascii="Arial Narrow" w:hAnsi="Arial Narrow"/>
          <w:sz w:val="22"/>
          <w:szCs w:val="22"/>
          <w:lang w:val="sk-SK"/>
        </w:rPr>
        <w:t>eho</w:t>
      </w:r>
      <w:r w:rsidRPr="00C56294">
        <w:rPr>
          <w:rFonts w:ascii="Arial Narrow" w:hAnsi="Arial Narrow"/>
          <w:bCs/>
          <w:sz w:val="22"/>
          <w:szCs w:val="22"/>
        </w:rPr>
        <w:t xml:space="preserve"> si osobitnou písomnou dohodou určia a vysporiadajú vzájomné záväzky a oprávnenia vyplývajúce im z tejto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r w:rsidRPr="00C56294">
        <w:rPr>
          <w:rFonts w:ascii="Arial Narrow" w:hAnsi="Arial Narrow"/>
          <w:bCs/>
          <w:sz w:val="22"/>
          <w:szCs w:val="22"/>
        </w:rPr>
        <w:t>ohody.</w:t>
      </w:r>
    </w:p>
    <w:p w:rsidR="00B9311F" w:rsidRPr="00C56294" w:rsidRDefault="00B9311F" w:rsidP="00B9311F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:rsidR="00B9311F" w:rsidRPr="00C56294" w:rsidRDefault="00B9311F" w:rsidP="00091A54">
      <w:pPr>
        <w:pStyle w:val="Odsekzoznamu"/>
        <w:numPr>
          <w:ilvl w:val="0"/>
          <w:numId w:val="66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C56294">
        <w:rPr>
          <w:rFonts w:ascii="Arial Narrow" w:hAnsi="Arial Narrow"/>
          <w:bCs/>
          <w:sz w:val="22"/>
          <w:szCs w:val="22"/>
          <w:lang w:val="sk-SK"/>
        </w:rPr>
        <w:t>Predávajúci</w:t>
      </w:r>
      <w:r w:rsidRPr="00C56294">
        <w:rPr>
          <w:rFonts w:ascii="Arial Narrow" w:hAnsi="Arial Narrow"/>
          <w:bCs/>
          <w:sz w:val="22"/>
          <w:szCs w:val="22"/>
        </w:rPr>
        <w:t xml:space="preserve"> vyhlasuje, že v čase uzatvorenia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D</w:t>
      </w:r>
      <w:r w:rsidRPr="00C56294">
        <w:rPr>
          <w:rFonts w:ascii="Arial Narrow" w:hAnsi="Arial Narrow"/>
          <w:bCs/>
          <w:sz w:val="22"/>
          <w:szCs w:val="22"/>
        </w:rPr>
        <w:t xml:space="preserve">ohody má splnené povinnosti, ktoré mu vyplývajú zo zákona o registri partnerov verejného sektora. V prípade, ak sa budú na strane </w:t>
      </w:r>
      <w:r w:rsidRPr="00C56294">
        <w:rPr>
          <w:rFonts w:ascii="Arial Narrow" w:hAnsi="Arial Narrow"/>
          <w:bCs/>
          <w:sz w:val="22"/>
          <w:szCs w:val="22"/>
          <w:lang w:val="sk-SK"/>
        </w:rPr>
        <w:t>Predávajúceho</w:t>
      </w:r>
      <w:r w:rsidRPr="00C56294">
        <w:rPr>
          <w:rFonts w:ascii="Arial Narrow" w:hAnsi="Arial Narrow"/>
          <w:bCs/>
          <w:sz w:val="22"/>
          <w:szCs w:val="22"/>
        </w:rPr>
        <w:t xml:space="preserve"> ako Zmluvnej strany podieľať viaceré subjekty, podmienku podľa predchádzajúcej vety musia splniť všetky tieto subjekty, ak im táto povinnosť vyplýva zo zákona o registri partnerov verejného sektora.</w:t>
      </w:r>
    </w:p>
    <w:p w:rsidR="00B9311F" w:rsidRPr="00C56294" w:rsidRDefault="00B9311F" w:rsidP="00F86806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bookmarkEnd w:id="20"/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ZÁRUČNÁ DOBA A ZODPOVEDNOSŤ ZA VADY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DA0985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lastRenderedPageBreak/>
        <w:t>Predávajúci zodpovedá v súlade s príslušnými ustanoveniami O</w:t>
      </w:r>
      <w:r w:rsidR="00D30754" w:rsidRPr="00C56294">
        <w:rPr>
          <w:rFonts w:ascii="Arial Narrow" w:hAnsi="Arial Narrow"/>
          <w:sz w:val="22"/>
          <w:szCs w:val="22"/>
          <w:lang w:val="sk-SK"/>
        </w:rPr>
        <w:t>bchodného zákonníka</w:t>
      </w:r>
      <w:r w:rsidRPr="00C56294">
        <w:rPr>
          <w:rFonts w:ascii="Arial Narrow" w:hAnsi="Arial Narrow"/>
          <w:sz w:val="22"/>
          <w:szCs w:val="22"/>
        </w:rPr>
        <w:t xml:space="preserve"> za vady dodaného Tovaru.</w:t>
      </w:r>
    </w:p>
    <w:p w:rsidR="00A83127" w:rsidRPr="00C56294" w:rsidRDefault="00A83127" w:rsidP="00A83127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Za predpokladu, že Kupujúci Tovar riadne používa v súlade s jeho účelom, zodpovedá Predávajúci v zmysle § 429 a nasl</w:t>
      </w:r>
      <w:r w:rsidR="005B59C6" w:rsidRPr="00C56294">
        <w:rPr>
          <w:rFonts w:ascii="Arial Narrow" w:hAnsi="Arial Narrow"/>
          <w:sz w:val="22"/>
          <w:szCs w:val="22"/>
          <w:lang w:val="sk-SK"/>
        </w:rPr>
        <w:t>.</w:t>
      </w:r>
      <w:r w:rsidR="00BD310A"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>O</w:t>
      </w:r>
      <w:r w:rsidR="00D30754" w:rsidRPr="00C56294">
        <w:rPr>
          <w:rFonts w:ascii="Arial Narrow" w:hAnsi="Arial Narrow"/>
          <w:sz w:val="22"/>
          <w:szCs w:val="22"/>
          <w:lang w:val="sk-SK"/>
        </w:rPr>
        <w:t>bchodného zákonníka</w:t>
      </w:r>
      <w:r w:rsidRPr="00C56294">
        <w:rPr>
          <w:rFonts w:ascii="Arial Narrow" w:hAnsi="Arial Narrow"/>
          <w:sz w:val="22"/>
          <w:szCs w:val="22"/>
        </w:rPr>
        <w:t xml:space="preserve">  za akosť Tovaru minimálne 2</w:t>
      </w:r>
      <w:r w:rsidR="0049228D" w:rsidRPr="00C56294">
        <w:rPr>
          <w:rFonts w:ascii="Arial Narrow" w:hAnsi="Arial Narrow"/>
          <w:sz w:val="22"/>
          <w:szCs w:val="22"/>
        </w:rPr>
        <w:t>4 mesiacov</w:t>
      </w:r>
      <w:r w:rsidRPr="00C56294">
        <w:rPr>
          <w:rFonts w:ascii="Arial Narrow" w:hAnsi="Arial Narrow"/>
          <w:sz w:val="22"/>
          <w:szCs w:val="22"/>
        </w:rPr>
        <w:t xml:space="preserve"> (ďalej len „</w:t>
      </w:r>
      <w:r w:rsidRPr="00C56294">
        <w:rPr>
          <w:rFonts w:ascii="Arial Narrow" w:hAnsi="Arial Narrow"/>
          <w:b/>
          <w:sz w:val="22"/>
          <w:szCs w:val="22"/>
        </w:rPr>
        <w:t>Záručná doba</w:t>
      </w:r>
      <w:r w:rsidRPr="00C56294">
        <w:rPr>
          <w:rFonts w:ascii="Arial Narrow" w:hAnsi="Arial Narrow"/>
          <w:sz w:val="22"/>
          <w:szCs w:val="22"/>
        </w:rPr>
        <w:t>“) od prevzatia Tovaru Kupujúcim, t.j. odo dňa uvedeného na preberacom protokole</w:t>
      </w:r>
      <w:r w:rsidR="00191D9E" w:rsidRPr="00C56294">
        <w:rPr>
          <w:rFonts w:ascii="Arial Narrow" w:hAnsi="Arial Narrow"/>
          <w:sz w:val="22"/>
          <w:szCs w:val="22"/>
          <w:lang w:val="sk-SK"/>
        </w:rPr>
        <w:t>, prípadne na dodacom liste</w:t>
      </w:r>
      <w:r w:rsidRPr="00C56294">
        <w:rPr>
          <w:rFonts w:ascii="Arial Narrow" w:hAnsi="Arial Narrow"/>
          <w:sz w:val="22"/>
          <w:szCs w:val="22"/>
        </w:rPr>
        <w:t xml:space="preserve">. </w:t>
      </w:r>
    </w:p>
    <w:p w:rsidR="00D30754" w:rsidRPr="00C56294" w:rsidRDefault="00D30754" w:rsidP="00A83127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Podľa bodu </w:t>
      </w:r>
      <w:r w:rsidR="005B59C6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 xml:space="preserve">.2. tohto článku </w:t>
      </w:r>
      <w:r w:rsidR="0008298E" w:rsidRPr="00C56294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C56294">
        <w:rPr>
          <w:rFonts w:ascii="Arial Narrow" w:hAnsi="Arial Narrow"/>
          <w:sz w:val="22"/>
          <w:szCs w:val="22"/>
        </w:rPr>
        <w:t xml:space="preserve">Predávajúci zodpovedá za to, že dodaný Tovar bude mať počas Záručnej doby vlastnosti vymedzené v OPZ a Ponuke a že Tovar bude spôsobilý na použitie </w:t>
      </w:r>
      <w:r w:rsidR="00156DB0" w:rsidRPr="00C56294">
        <w:rPr>
          <w:rFonts w:ascii="Arial Narrow" w:hAnsi="Arial Narrow"/>
          <w:sz w:val="22"/>
          <w:szCs w:val="22"/>
          <w:lang w:val="sk-SK"/>
        </w:rPr>
        <w:t>n</w:t>
      </w:r>
      <w:r w:rsidRPr="00C56294">
        <w:rPr>
          <w:rFonts w:ascii="Arial Narrow" w:hAnsi="Arial Narrow"/>
          <w:sz w:val="22"/>
          <w:szCs w:val="22"/>
        </w:rPr>
        <w:t>a účel, na aký sa Tovar obvykle používa.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C56294">
        <w:rPr>
          <w:rFonts w:ascii="Arial Narrow" w:hAnsi="Arial Narrow"/>
          <w:b/>
          <w:sz w:val="22"/>
          <w:szCs w:val="22"/>
        </w:rPr>
        <w:t>Uplatnenie záruky</w:t>
      </w:r>
      <w:r w:rsidRPr="00C56294">
        <w:rPr>
          <w:rFonts w:ascii="Arial Narrow" w:hAnsi="Arial Narrow"/>
          <w:sz w:val="22"/>
          <w:szCs w:val="22"/>
        </w:rPr>
        <w:t>“).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číslo Objednávky,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počet vadných kusov Tovaru,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určenie spôsobu uspokojenia nároku zo záruky podľa bodu </w:t>
      </w:r>
      <w:r w:rsidR="005B59C6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>.7. tejto Dohody.</w:t>
      </w:r>
    </w:p>
    <w:p w:rsidR="00A83127" w:rsidRPr="00C56294" w:rsidRDefault="00A83127" w:rsidP="00A83127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je povinný sa písomne k Uplatneniu záruky vyjadriť do 7 dní po jeho doručení. Ak sa Predávajúci v tejto lehote nevyjadrí, má sa za to, že Uplatnenie záruky je oprávnené a Predávajúci súhlasí s oznámenými vadami akosti Tovaru (ďalej len „</w:t>
      </w:r>
      <w:r w:rsidRPr="00C56294">
        <w:rPr>
          <w:rFonts w:ascii="Arial Narrow" w:hAnsi="Arial Narrow"/>
          <w:b/>
          <w:sz w:val="22"/>
          <w:szCs w:val="22"/>
        </w:rPr>
        <w:t>Oprávnená reklamácia</w:t>
      </w:r>
      <w:r w:rsidRPr="00C56294">
        <w:rPr>
          <w:rFonts w:ascii="Arial Narrow" w:hAnsi="Arial Narrow"/>
          <w:sz w:val="22"/>
          <w:szCs w:val="22"/>
        </w:rPr>
        <w:t>“).</w:t>
      </w:r>
    </w:p>
    <w:p w:rsidR="00A83127" w:rsidRPr="00C56294" w:rsidRDefault="00A83127" w:rsidP="00A83127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 uplatnení záruky je Kupujúci povinný určiť aké nároky si uplatňuje zo záruky. V prípade Oprávnenej reklamácie môže Kupujúci požadovať podľa svojho uváženia: 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zľavu z kúpnej ceny za Tovar vykazujúci vady akosti,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výmenu Tovaru vykazujúcich vady akosti za bezchybný Tovar,</w:t>
      </w:r>
    </w:p>
    <w:p w:rsidR="00F86806" w:rsidRPr="00C56294" w:rsidRDefault="00F86806" w:rsidP="00091A54">
      <w:pPr>
        <w:pStyle w:val="Odsekzoznamu"/>
        <w:numPr>
          <w:ilvl w:val="2"/>
          <w:numId w:val="67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opravu Tovaru vykazujúceho vady akosti.</w:t>
      </w: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Popri nárokoch ustanovených v bode </w:t>
      </w:r>
      <w:r w:rsidR="005B59C6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>.7. tohto článku má Kupujúci nárok na náhradu škody.</w:t>
      </w:r>
    </w:p>
    <w:p w:rsidR="00A83127" w:rsidRPr="00C56294" w:rsidRDefault="00A83127" w:rsidP="00A83127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5B59C6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>.7.1 a/alebo </w:t>
      </w:r>
      <w:r w:rsidR="005B59C6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 xml:space="preserve">.7.2 tohto článku je Predávajúci povinný vystaviť a doručiť Kupujúcemu dobropis (oprava základu dane s náležitosťami podľa príslušných </w:t>
      </w:r>
      <w:r w:rsidR="00E60A21" w:rsidRPr="00C56294">
        <w:rPr>
          <w:rFonts w:ascii="Arial Narrow" w:hAnsi="Arial Narrow"/>
          <w:sz w:val="22"/>
          <w:szCs w:val="22"/>
        </w:rPr>
        <w:t xml:space="preserve">všeobecne záväzných </w:t>
      </w:r>
      <w:r w:rsidRPr="00C56294">
        <w:rPr>
          <w:rFonts w:ascii="Arial Narrow" w:hAnsi="Arial Narrow"/>
          <w:sz w:val="22"/>
          <w:szCs w:val="22"/>
        </w:rPr>
        <w:t>právnych predpisov</w:t>
      </w:r>
      <w:r w:rsidR="00017AE6"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="00601302" w:rsidRPr="00C56294">
        <w:rPr>
          <w:rFonts w:ascii="Arial Narrow" w:hAnsi="Arial Narrow"/>
          <w:sz w:val="22"/>
          <w:szCs w:val="22"/>
          <w:lang w:val="sk-SK"/>
        </w:rPr>
        <w:t>plat</w:t>
      </w:r>
      <w:r w:rsidR="00017AE6" w:rsidRPr="00C56294">
        <w:rPr>
          <w:rFonts w:ascii="Arial Narrow" w:hAnsi="Arial Narrow"/>
          <w:sz w:val="22"/>
          <w:szCs w:val="22"/>
          <w:lang w:val="sk-SK"/>
        </w:rPr>
        <w:t>ných</w:t>
      </w:r>
      <w:r w:rsidR="00601302" w:rsidRPr="00C56294">
        <w:rPr>
          <w:rFonts w:ascii="Arial Narrow" w:hAnsi="Arial Narrow"/>
          <w:sz w:val="22"/>
          <w:szCs w:val="22"/>
          <w:lang w:val="sk-SK"/>
        </w:rPr>
        <w:t xml:space="preserve"> na území SR</w:t>
      </w:r>
      <w:r w:rsidR="00017AE6" w:rsidRPr="00C56294">
        <w:rPr>
          <w:rFonts w:ascii="Arial Narrow" w:hAnsi="Arial Narrow"/>
          <w:sz w:val="22"/>
          <w:szCs w:val="22"/>
        </w:rPr>
        <w:t>)</w:t>
      </w:r>
      <w:r w:rsidRPr="00C56294">
        <w:rPr>
          <w:rFonts w:ascii="Arial Narrow" w:hAnsi="Arial Narrow"/>
          <w:sz w:val="22"/>
          <w:szCs w:val="22"/>
        </w:rPr>
        <w:t xml:space="preserve"> so splatnosťou </w:t>
      </w:r>
      <w:r w:rsidR="00017AE6" w:rsidRPr="00C56294">
        <w:rPr>
          <w:rFonts w:ascii="Arial Narrow" w:hAnsi="Arial Narrow"/>
          <w:sz w:val="22"/>
          <w:szCs w:val="22"/>
          <w:lang w:val="sk-SK"/>
        </w:rPr>
        <w:t>tridsať</w:t>
      </w:r>
      <w:r w:rsidR="00017AE6" w:rsidRPr="00C56294">
        <w:rPr>
          <w:rFonts w:ascii="Arial Narrow" w:hAnsi="Arial Narrow"/>
          <w:sz w:val="22"/>
          <w:szCs w:val="22"/>
        </w:rPr>
        <w:t xml:space="preserve"> </w:t>
      </w:r>
      <w:r w:rsidR="00017AE6" w:rsidRPr="00C56294">
        <w:rPr>
          <w:rFonts w:ascii="Arial Narrow" w:hAnsi="Arial Narrow"/>
          <w:sz w:val="22"/>
          <w:szCs w:val="22"/>
          <w:lang w:val="sk-SK"/>
        </w:rPr>
        <w:t xml:space="preserve"> (</w:t>
      </w:r>
      <w:r w:rsidRPr="00C56294">
        <w:rPr>
          <w:rFonts w:ascii="Arial Narrow" w:hAnsi="Arial Narrow"/>
          <w:sz w:val="22"/>
          <w:szCs w:val="22"/>
        </w:rPr>
        <w:t>30</w:t>
      </w:r>
      <w:r w:rsidR="00017AE6" w:rsidRPr="00C56294">
        <w:rPr>
          <w:rFonts w:ascii="Arial Narrow" w:hAnsi="Arial Narrow"/>
          <w:sz w:val="22"/>
          <w:szCs w:val="22"/>
          <w:lang w:val="sk-SK"/>
        </w:rPr>
        <w:t>)</w:t>
      </w:r>
      <w:r w:rsidRPr="00C56294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A83127" w:rsidRPr="00C56294" w:rsidRDefault="00A83127" w:rsidP="00A83127">
      <w:pPr>
        <w:pStyle w:val="Odsekzoznamu"/>
        <w:rPr>
          <w:rFonts w:ascii="Arial Narrow" w:hAnsi="Arial Narrow"/>
          <w:sz w:val="22"/>
          <w:szCs w:val="22"/>
        </w:rPr>
      </w:pPr>
    </w:p>
    <w:p w:rsidR="003B20B5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pacing w:val="-27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60183E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>.7.3 a/alebo </w:t>
      </w:r>
      <w:r w:rsidR="0060183E" w:rsidRPr="00C56294">
        <w:rPr>
          <w:rFonts w:ascii="Arial Narrow" w:hAnsi="Arial Narrow"/>
          <w:sz w:val="22"/>
          <w:szCs w:val="22"/>
          <w:lang w:val="sk-SK"/>
        </w:rPr>
        <w:t>10</w:t>
      </w:r>
      <w:r w:rsidRPr="00C56294">
        <w:rPr>
          <w:rFonts w:ascii="Arial Narrow" w:hAnsi="Arial Narrow"/>
          <w:sz w:val="22"/>
          <w:szCs w:val="22"/>
        </w:rPr>
        <w:t>.7.4 tohto článku je Predávajúci povinný vymeniť Tovar vykazujúci vady akosti za bezchybný Tovar a/alebo vykonať opravu Tovaru do 30 dní odo dňa doručenia Uplatnenia záruky</w:t>
      </w:r>
      <w:r w:rsidR="003B20B5" w:rsidRPr="00C56294">
        <w:rPr>
          <w:rFonts w:ascii="Arial Narrow" w:hAnsi="Arial Narrow"/>
          <w:sz w:val="22"/>
          <w:szCs w:val="22"/>
        </w:rPr>
        <w:t xml:space="preserve">. </w:t>
      </w:r>
      <w:r w:rsidRPr="00C56294">
        <w:rPr>
          <w:rFonts w:ascii="Arial Narrow" w:hAnsi="Arial Narrow"/>
          <w:sz w:val="22"/>
          <w:szCs w:val="22"/>
        </w:rPr>
        <w:t>V to</w:t>
      </w:r>
      <w:r w:rsidR="003B20B5" w:rsidRPr="00C56294">
        <w:rPr>
          <w:rFonts w:ascii="Arial Narrow" w:hAnsi="Arial Narrow"/>
          <w:sz w:val="22"/>
          <w:szCs w:val="22"/>
        </w:rPr>
        <w:t xml:space="preserve">mto prípade zabezpečí odobratie </w:t>
      </w:r>
      <w:r w:rsidRPr="00C56294">
        <w:rPr>
          <w:rFonts w:ascii="Arial Narrow" w:hAnsi="Arial Narrow"/>
          <w:sz w:val="22"/>
          <w:szCs w:val="22"/>
        </w:rPr>
        <w:t>Tovaru vykazujúceho vady akosti z miesta dodania tovaru a dodanie bezchybného a/alebo opraveného Tovarov na  miesto dodania Tovaru Predávajúci na svoje náklady</w:t>
      </w:r>
      <w:r w:rsidR="003B20B5" w:rsidRPr="00C56294">
        <w:rPr>
          <w:rFonts w:ascii="Arial Narrow" w:hAnsi="Arial Narrow"/>
          <w:sz w:val="22"/>
          <w:szCs w:val="22"/>
          <w:lang w:val="sk-SK"/>
        </w:rPr>
        <w:t>.</w:t>
      </w:r>
    </w:p>
    <w:p w:rsidR="003C7CD5" w:rsidRPr="00C56294" w:rsidRDefault="003C7CD5" w:rsidP="003C7CD5">
      <w:pPr>
        <w:pStyle w:val="Odsekzoznamu"/>
        <w:rPr>
          <w:rFonts w:ascii="Arial Narrow" w:hAnsi="Arial Narrow"/>
          <w:spacing w:val="-27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pacing w:val="-27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Predávajúci nezodpovedá za vady spôsobené z dôvodu vyššej moci. </w:t>
      </w:r>
      <w:r w:rsidRPr="00C56294">
        <w:rPr>
          <w:rFonts w:ascii="Arial Narrow" w:hAnsi="Arial Narrow"/>
          <w:spacing w:val="-4"/>
          <w:sz w:val="22"/>
          <w:szCs w:val="22"/>
        </w:rPr>
        <w:t>Za okolnosti vyššej moci sa</w:t>
      </w:r>
      <w:r w:rsidR="00017AE6" w:rsidRPr="00C56294">
        <w:rPr>
          <w:rFonts w:ascii="Arial Narrow" w:hAnsi="Arial Narrow"/>
          <w:spacing w:val="-4"/>
          <w:sz w:val="22"/>
          <w:szCs w:val="22"/>
          <w:lang w:val="sk-SK"/>
        </w:rPr>
        <w:t xml:space="preserve"> pre účely tejto </w:t>
      </w:r>
      <w:r w:rsidR="006D24D4" w:rsidRPr="00C56294">
        <w:rPr>
          <w:rFonts w:ascii="Arial Narrow" w:hAnsi="Arial Narrow"/>
          <w:spacing w:val="-4"/>
          <w:sz w:val="22"/>
          <w:szCs w:val="22"/>
          <w:lang w:val="sk-SK"/>
        </w:rPr>
        <w:t>Dohody</w:t>
      </w:r>
      <w:r w:rsidRPr="00C56294">
        <w:rPr>
          <w:rFonts w:ascii="Arial Narrow" w:hAnsi="Arial Narrow"/>
          <w:spacing w:val="-4"/>
          <w:sz w:val="22"/>
          <w:szCs w:val="22"/>
        </w:rPr>
        <w:t xml:space="preserve"> považujú okolnosti, ktoré nastali nezávisle od vôle povinnej strany a bránia jej v splnení jej povinnosti, ak nemožno rozumne predpokladať, že by povinná strana túto prekážku alebo jej následky odvrátila alebo prekonala, a že by v čase vzniku záväzku túto prekážku predvídala, napr. vojny, živelné katastrofy značného rozsahu majúce súvislosť s predmetom </w:t>
      </w:r>
      <w:r w:rsidR="006D24D4" w:rsidRPr="00C56294">
        <w:rPr>
          <w:rFonts w:ascii="Arial Narrow" w:hAnsi="Arial Narrow"/>
          <w:spacing w:val="-4"/>
          <w:sz w:val="22"/>
          <w:szCs w:val="22"/>
          <w:lang w:val="sk-SK"/>
        </w:rPr>
        <w:t>plnenia</w:t>
      </w:r>
      <w:r w:rsidRPr="00C56294">
        <w:rPr>
          <w:rFonts w:ascii="Arial Narrow" w:hAnsi="Arial Narrow"/>
          <w:spacing w:val="-4"/>
          <w:sz w:val="22"/>
          <w:szCs w:val="22"/>
        </w:rPr>
        <w:t>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:rsidR="00F86806" w:rsidRPr="00C56294" w:rsidRDefault="00F86806" w:rsidP="00A83127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</w:t>
      </w:r>
      <w:r w:rsidR="0060183E" w:rsidRPr="00C56294">
        <w:rPr>
          <w:rFonts w:ascii="Arial Narrow" w:hAnsi="Arial Narrow"/>
          <w:b/>
          <w:sz w:val="22"/>
          <w:szCs w:val="22"/>
        </w:rPr>
        <w:t>I</w:t>
      </w:r>
    </w:p>
    <w:p w:rsidR="00F86806" w:rsidRPr="00C56294" w:rsidRDefault="00F86806" w:rsidP="006018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UKONČENIE  DOHODY</w:t>
      </w:r>
    </w:p>
    <w:p w:rsidR="0060183E" w:rsidRPr="00C56294" w:rsidRDefault="0060183E" w:rsidP="0060183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017AE6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lastRenderedPageBreak/>
        <w:t xml:space="preserve">Túto </w:t>
      </w:r>
      <w:r w:rsidR="00F86806" w:rsidRPr="00C56294">
        <w:rPr>
          <w:rFonts w:ascii="Arial Narrow" w:hAnsi="Arial Narrow"/>
          <w:bCs/>
          <w:iCs/>
          <w:sz w:val="22"/>
          <w:szCs w:val="22"/>
        </w:rPr>
        <w:t xml:space="preserve">Dohodou </w:t>
      </w:r>
      <w:bookmarkStart w:id="21" w:name="_Hlk520054052"/>
      <w:r w:rsidR="0060183E" w:rsidRPr="00C56294">
        <w:rPr>
          <w:rFonts w:ascii="Arial Narrow" w:hAnsi="Arial Narrow"/>
          <w:bCs/>
          <w:iCs/>
          <w:sz w:val="22"/>
          <w:szCs w:val="22"/>
        </w:rPr>
        <w:t xml:space="preserve">môže byť pred uplynutím dojednanej doby podľa článku </w:t>
      </w:r>
      <w:r w:rsidR="0052056C" w:rsidRPr="00C56294">
        <w:rPr>
          <w:rFonts w:ascii="Arial Narrow" w:hAnsi="Arial Narrow"/>
          <w:bCs/>
          <w:iCs/>
          <w:sz w:val="22"/>
          <w:szCs w:val="22"/>
        </w:rPr>
        <w:t>V</w:t>
      </w:r>
      <w:r w:rsidR="0060183E" w:rsidRPr="00C56294">
        <w:rPr>
          <w:rFonts w:ascii="Arial Narrow" w:hAnsi="Arial Narrow"/>
          <w:bCs/>
          <w:iCs/>
          <w:sz w:val="22"/>
          <w:szCs w:val="22"/>
        </w:rPr>
        <w:t xml:space="preserve"> bodu </w:t>
      </w:r>
      <w:r w:rsidR="0052056C" w:rsidRPr="00C56294">
        <w:rPr>
          <w:rFonts w:ascii="Arial Narrow" w:hAnsi="Arial Narrow"/>
          <w:bCs/>
          <w:iCs/>
          <w:sz w:val="22"/>
          <w:szCs w:val="22"/>
        </w:rPr>
        <w:t>5</w:t>
      </w:r>
      <w:r w:rsidR="0060183E" w:rsidRPr="00C56294">
        <w:rPr>
          <w:rFonts w:ascii="Arial Narrow" w:hAnsi="Arial Narrow"/>
          <w:bCs/>
          <w:iCs/>
          <w:sz w:val="22"/>
          <w:szCs w:val="22"/>
        </w:rPr>
        <w:t xml:space="preserve">.1 tejto Dohody, resp. pred vyčerpaním finančného limitu podľa článku </w:t>
      </w:r>
      <w:r w:rsidR="0052056C" w:rsidRPr="00C56294">
        <w:rPr>
          <w:rFonts w:ascii="Arial Narrow" w:hAnsi="Arial Narrow"/>
          <w:bCs/>
          <w:iCs/>
          <w:sz w:val="22"/>
          <w:szCs w:val="22"/>
        </w:rPr>
        <w:t>III</w:t>
      </w:r>
      <w:r w:rsidR="0060183E" w:rsidRPr="00C56294">
        <w:rPr>
          <w:rFonts w:ascii="Arial Narrow" w:hAnsi="Arial Narrow"/>
          <w:bCs/>
          <w:iCs/>
          <w:sz w:val="22"/>
          <w:szCs w:val="22"/>
        </w:rPr>
        <w:t xml:space="preserve"> bodu </w:t>
      </w:r>
      <w:r w:rsidR="0052056C" w:rsidRPr="00C56294">
        <w:rPr>
          <w:rFonts w:ascii="Arial Narrow" w:hAnsi="Arial Narrow"/>
          <w:bCs/>
          <w:iCs/>
          <w:sz w:val="22"/>
          <w:szCs w:val="22"/>
        </w:rPr>
        <w:t>3</w:t>
      </w:r>
      <w:r w:rsidR="0060183E" w:rsidRPr="00C56294">
        <w:rPr>
          <w:rFonts w:ascii="Arial Narrow" w:hAnsi="Arial Narrow"/>
          <w:bCs/>
          <w:iCs/>
          <w:sz w:val="22"/>
          <w:szCs w:val="22"/>
        </w:rPr>
        <w:t>.1. tejto Dohody ukončená</w:t>
      </w:r>
      <w:r w:rsidR="00F86806" w:rsidRPr="00C56294">
        <w:rPr>
          <w:rFonts w:ascii="Arial Narrow" w:hAnsi="Arial Narrow"/>
          <w:bCs/>
          <w:iCs/>
          <w:sz w:val="22"/>
          <w:szCs w:val="22"/>
        </w:rPr>
        <w:t>:</w:t>
      </w:r>
    </w:p>
    <w:bookmarkEnd w:id="21"/>
    <w:p w:rsidR="00F86806" w:rsidRPr="00C56294" w:rsidRDefault="00F86806" w:rsidP="00091A54">
      <w:pPr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písomnou dohodou Zmluvných strán, a to dňom uvedeným v takejto dohode; v dohode   o </w:t>
      </w:r>
      <w:r w:rsidR="00C003EB" w:rsidRPr="00C56294">
        <w:rPr>
          <w:rFonts w:ascii="Arial Narrow" w:hAnsi="Arial Narrow"/>
          <w:sz w:val="22"/>
          <w:szCs w:val="22"/>
        </w:rPr>
        <w:t xml:space="preserve">skončení </w:t>
      </w:r>
      <w:r w:rsidRPr="00C56294">
        <w:rPr>
          <w:rFonts w:ascii="Arial Narrow" w:hAnsi="Arial Narrow"/>
          <w:sz w:val="22"/>
          <w:szCs w:val="22"/>
        </w:rPr>
        <w:t>Dohody sa súčasne upravia aj nároky Zmluvných strán vzniknuté na základe alebo v súvislosti s Dohodou,</w:t>
      </w:r>
    </w:p>
    <w:p w:rsidR="0052056C" w:rsidRPr="00C56294" w:rsidRDefault="00040901" w:rsidP="00091A54">
      <w:pPr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</w:t>
      </w:r>
      <w:r w:rsidR="00F86806" w:rsidRPr="00C56294">
        <w:rPr>
          <w:rFonts w:ascii="Arial Narrow" w:hAnsi="Arial Narrow"/>
          <w:sz w:val="22"/>
          <w:szCs w:val="22"/>
        </w:rPr>
        <w:t>písomným odstúpením od Dohody</w:t>
      </w:r>
      <w:r w:rsidR="0052056C" w:rsidRPr="00C56294">
        <w:rPr>
          <w:rFonts w:ascii="Arial Narrow" w:hAnsi="Arial Narrow"/>
          <w:sz w:val="22"/>
          <w:szCs w:val="22"/>
        </w:rPr>
        <w:t xml:space="preserve"> </w:t>
      </w:r>
      <w:bookmarkStart w:id="22" w:name="_Hlk520054100"/>
      <w:r w:rsidR="0052056C" w:rsidRPr="00C56294">
        <w:rPr>
          <w:rFonts w:ascii="Arial Narrow" w:hAnsi="Arial Narrow"/>
          <w:bCs/>
          <w:iCs/>
          <w:sz w:val="22"/>
          <w:szCs w:val="22"/>
        </w:rPr>
        <w:t>z dôvodov, ktoré stanovuje zákon (najmä § 19 zákona č. 343/2015 Z.z.) alebo táto Dohoda,</w:t>
      </w:r>
    </w:p>
    <w:bookmarkEnd w:id="22"/>
    <w:p w:rsidR="00F86806" w:rsidRPr="00C56294" w:rsidRDefault="00040901" w:rsidP="00091A54">
      <w:pPr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</w:t>
      </w:r>
      <w:r w:rsidR="00F86806" w:rsidRPr="00C56294">
        <w:rPr>
          <w:rFonts w:ascii="Arial Narrow" w:hAnsi="Arial Narrow"/>
          <w:sz w:val="22"/>
          <w:szCs w:val="22"/>
        </w:rPr>
        <w:t>výpoveďou Dohody podľa bodu 1</w:t>
      </w:r>
      <w:r w:rsidRPr="00C56294">
        <w:rPr>
          <w:rFonts w:ascii="Arial Narrow" w:hAnsi="Arial Narrow"/>
          <w:sz w:val="22"/>
          <w:szCs w:val="22"/>
        </w:rPr>
        <w:t>1</w:t>
      </w:r>
      <w:r w:rsidR="00F86806" w:rsidRPr="00C56294">
        <w:rPr>
          <w:rFonts w:ascii="Arial Narrow" w:hAnsi="Arial Narrow"/>
          <w:sz w:val="22"/>
          <w:szCs w:val="22"/>
        </w:rPr>
        <w:t>.</w:t>
      </w:r>
      <w:r w:rsidR="00D13975" w:rsidRPr="00C56294">
        <w:rPr>
          <w:rFonts w:ascii="Arial Narrow" w:hAnsi="Arial Narrow"/>
          <w:sz w:val="22"/>
          <w:szCs w:val="22"/>
        </w:rPr>
        <w:t>7</w:t>
      </w:r>
      <w:r w:rsidR="00F86806" w:rsidRPr="00C56294">
        <w:rPr>
          <w:rFonts w:ascii="Arial Narrow" w:hAnsi="Arial Narrow"/>
          <w:sz w:val="22"/>
          <w:szCs w:val="22"/>
        </w:rPr>
        <w:t xml:space="preserve"> tohto článku</w:t>
      </w:r>
      <w:r w:rsidRPr="00C56294">
        <w:rPr>
          <w:rFonts w:ascii="Arial Narrow" w:hAnsi="Arial Narrow"/>
          <w:sz w:val="22"/>
          <w:szCs w:val="22"/>
        </w:rPr>
        <w:t xml:space="preserve"> Dohody</w:t>
      </w:r>
      <w:r w:rsidR="00F86806" w:rsidRPr="00C56294">
        <w:rPr>
          <w:rFonts w:ascii="Arial Narrow" w:hAnsi="Arial Narrow"/>
          <w:sz w:val="22"/>
          <w:szCs w:val="22"/>
        </w:rPr>
        <w:t>.</w:t>
      </w:r>
    </w:p>
    <w:p w:rsidR="00D13975" w:rsidRPr="00C56294" w:rsidRDefault="00D13975" w:rsidP="003C7CD5">
      <w:pPr>
        <w:tabs>
          <w:tab w:val="clear" w:pos="2160"/>
          <w:tab w:val="clear" w:pos="2880"/>
          <w:tab w:val="clear" w:pos="4500"/>
        </w:tabs>
        <w:ind w:left="1440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>Kupujúci je oprávnený odstúpiť od Dohody (ďalej len „</w:t>
      </w:r>
      <w:r w:rsidRPr="00C56294">
        <w:rPr>
          <w:rFonts w:ascii="Arial Narrow" w:hAnsi="Arial Narrow"/>
          <w:b/>
          <w:bCs/>
          <w:iCs/>
          <w:sz w:val="22"/>
          <w:szCs w:val="22"/>
        </w:rPr>
        <w:t>odstúpenie Kupujúceho</w:t>
      </w:r>
      <w:r w:rsidRPr="00C56294">
        <w:rPr>
          <w:rFonts w:ascii="Arial Narrow" w:hAnsi="Arial Narrow"/>
          <w:bCs/>
          <w:iCs/>
          <w:sz w:val="22"/>
          <w:szCs w:val="22"/>
        </w:rPr>
        <w:t>“) v prípade, ak: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hanging="1145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hanging="1145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vstúpil do likvidácie,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hanging="1145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Kupujúci mal tri a viac Oprávnených reklamácii k podstatnej časti dodávky Tovaru, 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Predávajúci koná v rozpore s touto Dohodou a/alebo Objednávkou  a/alebo </w:t>
      </w:r>
      <w:r w:rsidR="00266066" w:rsidRPr="00C56294">
        <w:rPr>
          <w:rFonts w:ascii="Arial Narrow" w:hAnsi="Arial Narrow"/>
          <w:sz w:val="22"/>
          <w:szCs w:val="22"/>
          <w:lang w:val="sk-SK"/>
        </w:rPr>
        <w:t>v</w:t>
      </w:r>
      <w:r w:rsidRPr="00C56294">
        <w:rPr>
          <w:rFonts w:ascii="Arial Narrow" w:hAnsi="Arial Narrow"/>
          <w:sz w:val="22"/>
          <w:szCs w:val="22"/>
        </w:rPr>
        <w:t xml:space="preserve">šeobecne záväznými právnymi predpismi </w:t>
      </w:r>
      <w:r w:rsidR="00C003EB" w:rsidRPr="00C56294">
        <w:rPr>
          <w:rFonts w:ascii="Arial Narrow" w:hAnsi="Arial Narrow"/>
          <w:sz w:val="22"/>
          <w:szCs w:val="22"/>
          <w:lang w:val="sk-SK"/>
        </w:rPr>
        <w:t>platnými na území SR</w:t>
      </w:r>
      <w:r w:rsidR="00C003EB" w:rsidRPr="00C56294">
        <w:rPr>
          <w:rFonts w:ascii="Arial Narrow" w:hAnsi="Arial Narrow"/>
          <w:sz w:val="22"/>
          <w:szCs w:val="22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822" w:hanging="113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poruší povinnosť podľa čl. VIII. bod 8.3 až 8.</w:t>
      </w:r>
      <w:r w:rsidR="00DC207D" w:rsidRPr="00C56294">
        <w:rPr>
          <w:rFonts w:ascii="Arial Narrow" w:hAnsi="Arial Narrow"/>
          <w:sz w:val="22"/>
          <w:szCs w:val="22"/>
          <w:lang w:val="sk-SK"/>
        </w:rPr>
        <w:t>5</w:t>
      </w:r>
      <w:r w:rsidRPr="00C56294">
        <w:rPr>
          <w:rFonts w:ascii="Arial Narrow" w:hAnsi="Arial Narrow"/>
          <w:sz w:val="22"/>
          <w:szCs w:val="22"/>
        </w:rPr>
        <w:t xml:space="preserve"> tejto Dohody,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 w:rsidR="00B50B9B" w:rsidRPr="00C56294">
        <w:rPr>
          <w:rFonts w:ascii="Arial Narrow" w:hAnsi="Arial Narrow"/>
          <w:sz w:val="22"/>
          <w:szCs w:val="22"/>
          <w:lang w:val="sk-SK"/>
        </w:rPr>
        <w:t>Predávajúceho</w:t>
      </w:r>
      <w:r w:rsidRPr="00C56294">
        <w:rPr>
          <w:rFonts w:ascii="Arial Narrow" w:hAnsi="Arial Narrow"/>
          <w:sz w:val="22"/>
          <w:szCs w:val="22"/>
        </w:rPr>
        <w:t xml:space="preserve"> pre nesplnenie podmienky </w:t>
      </w:r>
      <w:r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:rsidR="00F86806" w:rsidRPr="00C56294" w:rsidRDefault="00F86806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táto nemala byť uzavretá s </w:t>
      </w:r>
      <w:r w:rsidR="00B50B9B" w:rsidRPr="00C56294">
        <w:rPr>
          <w:rFonts w:ascii="Arial Narrow" w:hAnsi="Arial Narrow"/>
          <w:sz w:val="22"/>
          <w:szCs w:val="22"/>
          <w:lang w:val="sk-SK"/>
        </w:rPr>
        <w:t>Predávajúcim</w:t>
      </w:r>
      <w:r w:rsidRPr="00C56294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</w:t>
      </w:r>
      <w:r w:rsidR="0094693F" w:rsidRPr="00C56294">
        <w:rPr>
          <w:rFonts w:ascii="Arial Narrow" w:hAnsi="Arial Narrow"/>
          <w:sz w:val="22"/>
          <w:szCs w:val="22"/>
          <w:lang w:val="sk-SK"/>
        </w:rPr>
        <w:t>,</w:t>
      </w:r>
    </w:p>
    <w:p w:rsidR="0094693F" w:rsidRPr="00C56294" w:rsidRDefault="0094693F" w:rsidP="00091A54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bookmarkStart w:id="23" w:name="_Hlk519966605"/>
      <w:r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>Predávajúci nebol v čase uzavretia tejto Dohody zapísaný v registri partnerov verejného sektora podľa zákona o registri partnerov verejného sektora alebo ak bol vymazaný z registra partnerov verejného sektora</w:t>
      </w:r>
      <w:r w:rsidR="005E294A" w:rsidRPr="00C56294">
        <w:rPr>
          <w:rFonts w:ascii="Arial Narrow" w:hAnsi="Arial Narrow"/>
          <w:sz w:val="22"/>
          <w:szCs w:val="22"/>
          <w:lang w:val="sk-SK"/>
        </w:rPr>
        <w:t>,</w:t>
      </w:r>
    </w:p>
    <w:p w:rsidR="005E294A" w:rsidRPr="00C56294" w:rsidRDefault="005E294A" w:rsidP="005E294A">
      <w:pPr>
        <w:pStyle w:val="Odsekzoznamu"/>
        <w:numPr>
          <w:ilvl w:val="2"/>
          <w:numId w:val="68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  <w:lang w:val="sk-SK"/>
        </w:rPr>
        <w:t xml:space="preserve"> v prípade, ak ešte nedošlo k plneniu z tejto Dohody a výsledky kontroly Riadiaceho orgánu neumožňujú financovanie výdavkov vzniknutých z tejto Dohody.</w:t>
      </w:r>
    </w:p>
    <w:bookmarkEnd w:id="23"/>
    <w:p w:rsidR="0094693F" w:rsidRPr="00C56294" w:rsidRDefault="0094693F" w:rsidP="003C7CD5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Za podstatné porušenie </w:t>
      </w:r>
      <w:bookmarkStart w:id="24" w:name="_Hlk519966638"/>
      <w:r w:rsidR="0094693F" w:rsidRPr="00C56294">
        <w:rPr>
          <w:rFonts w:ascii="Arial Narrow" w:hAnsi="Arial Narrow"/>
          <w:bCs/>
          <w:iCs/>
          <w:sz w:val="22"/>
          <w:szCs w:val="22"/>
        </w:rPr>
        <w:t xml:space="preserve">povinností vyplývajúcich z </w:t>
      </w:r>
      <w:bookmarkEnd w:id="24"/>
      <w:r w:rsidRPr="00C56294">
        <w:rPr>
          <w:rFonts w:ascii="Arial Narrow" w:hAnsi="Arial Narrow"/>
          <w:bCs/>
          <w:iCs/>
          <w:sz w:val="22"/>
          <w:szCs w:val="22"/>
        </w:rPr>
        <w:t xml:space="preserve">tejto Dohody na strane Kupujúceho sa považuje omeškanie Kupujúceho s úhradou faktúry/faktúr </w:t>
      </w:r>
      <w:r w:rsidR="00C003EB" w:rsidRPr="00C56294">
        <w:rPr>
          <w:rFonts w:ascii="Arial Narrow" w:hAnsi="Arial Narrow"/>
          <w:bCs/>
          <w:iCs/>
          <w:sz w:val="22"/>
          <w:szCs w:val="22"/>
        </w:rPr>
        <w:t xml:space="preserve">o </w:t>
      </w:r>
      <w:r w:rsidRPr="00C56294">
        <w:rPr>
          <w:rFonts w:ascii="Arial Narrow" w:hAnsi="Arial Narrow"/>
          <w:bCs/>
          <w:iCs/>
          <w:sz w:val="22"/>
          <w:szCs w:val="22"/>
        </w:rPr>
        <w:t>viac ako šesťdesiat (60) dní</w:t>
      </w:r>
      <w:r w:rsidR="00C003EB" w:rsidRPr="00C56294">
        <w:rPr>
          <w:rFonts w:ascii="Arial Narrow" w:hAnsi="Arial Narrow"/>
          <w:bCs/>
          <w:iCs/>
          <w:sz w:val="22"/>
          <w:szCs w:val="22"/>
        </w:rPr>
        <w:t xml:space="preserve"> po lehote 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:rsidR="003C7CD5" w:rsidRPr="00C56294" w:rsidRDefault="003C7CD5" w:rsidP="003C7CD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doručením druhej Zmluvnej strane.  </w:t>
      </w:r>
    </w:p>
    <w:p w:rsidR="00546621" w:rsidRPr="00C56294" w:rsidRDefault="00546621" w:rsidP="00546621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8A6A00" w:rsidRPr="00C56294" w:rsidRDefault="008A6A00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bookmarkStart w:id="25" w:name="_Hlk520054220"/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Odstúpením od </w:t>
      </w:r>
      <w:r w:rsidRPr="00C56294">
        <w:rPr>
          <w:rFonts w:ascii="Arial Narrow" w:hAnsi="Arial Narrow"/>
          <w:bCs/>
          <w:iCs/>
          <w:sz w:val="22"/>
          <w:szCs w:val="22"/>
        </w:rPr>
        <w:t>D</w:t>
      </w:r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ohody nie sú dotknuté ustanovenia týkajúce sa ochrany dôverných informácií, voľby práva a riešenia sporov. Odstúpením od </w:t>
      </w:r>
      <w:r w:rsidRPr="00C56294">
        <w:rPr>
          <w:rFonts w:ascii="Arial Narrow" w:hAnsi="Arial Narrow"/>
          <w:bCs/>
          <w:iCs/>
          <w:sz w:val="22"/>
          <w:szCs w:val="22"/>
        </w:rPr>
        <w:t>D</w:t>
      </w:r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ohody niektorej zo Zmluvných strán sa </w:t>
      </w:r>
      <w:r w:rsidRPr="00C56294">
        <w:rPr>
          <w:rFonts w:ascii="Arial Narrow" w:hAnsi="Arial Narrow"/>
          <w:bCs/>
          <w:iCs/>
          <w:sz w:val="22"/>
          <w:szCs w:val="22"/>
        </w:rPr>
        <w:t>D</w:t>
      </w:r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ohoda zrušuje ku dňu doručenia odstúpenia druhej Zmluvnej strane. Pri odstúpení od tejto </w:t>
      </w:r>
      <w:r w:rsidRPr="00C56294">
        <w:rPr>
          <w:rFonts w:ascii="Arial Narrow" w:hAnsi="Arial Narrow"/>
          <w:bCs/>
          <w:iCs/>
          <w:sz w:val="22"/>
          <w:szCs w:val="22"/>
        </w:rPr>
        <w:t>D</w:t>
      </w:r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ohody si Zmluvné strany ponechajú doterajšie plnenia. </w:t>
      </w:r>
      <w:r w:rsidRPr="00C56294">
        <w:rPr>
          <w:rFonts w:ascii="Arial Narrow" w:hAnsi="Arial Narrow"/>
          <w:bCs/>
          <w:iCs/>
          <w:sz w:val="22"/>
          <w:szCs w:val="22"/>
        </w:rPr>
        <w:t>Kupujúci</w:t>
      </w:r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 xml:space="preserve"> určí spôsob vysporiadania ohľadom plnení, ktoré neboli riadne ukončené ku dňu zániku </w:t>
      </w:r>
      <w:r w:rsidRPr="00C56294">
        <w:rPr>
          <w:rFonts w:ascii="Arial Narrow" w:hAnsi="Arial Narrow"/>
          <w:bCs/>
          <w:iCs/>
          <w:sz w:val="22"/>
          <w:szCs w:val="22"/>
        </w:rPr>
        <w:t>D</w:t>
      </w:r>
      <w:r w:rsidRPr="00C56294">
        <w:rPr>
          <w:rFonts w:ascii="Arial Narrow" w:hAnsi="Arial Narrow"/>
          <w:bCs/>
          <w:iCs/>
          <w:sz w:val="22"/>
          <w:szCs w:val="22"/>
          <w:lang w:val="x-none"/>
        </w:rPr>
        <w:t>ohody.</w:t>
      </w:r>
    </w:p>
    <w:bookmarkEnd w:id="25"/>
    <w:p w:rsidR="008A6A00" w:rsidRPr="00C56294" w:rsidRDefault="008A6A00" w:rsidP="008A6A00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</w:p>
    <w:p w:rsidR="003C7CD5" w:rsidRPr="00C56294" w:rsidRDefault="003C7CD5" w:rsidP="003C7CD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Túto Dohodu môže každá zo </w:t>
      </w:r>
      <w:r w:rsidR="003070F5" w:rsidRPr="00C56294">
        <w:rPr>
          <w:rFonts w:ascii="Arial Narrow" w:hAnsi="Arial Narrow"/>
          <w:bCs/>
          <w:iCs/>
          <w:sz w:val="22"/>
          <w:szCs w:val="22"/>
        </w:rPr>
        <w:t>Z</w:t>
      </w:r>
      <w:r w:rsidRPr="00C56294">
        <w:rPr>
          <w:rFonts w:ascii="Arial Narrow" w:hAnsi="Arial Narrow"/>
          <w:bCs/>
          <w:iCs/>
          <w:sz w:val="22"/>
          <w:szCs w:val="22"/>
        </w:rPr>
        <w:t>mluvných strán písomne vypovedať</w:t>
      </w:r>
      <w:r w:rsidR="00C003EB" w:rsidRPr="00C56294">
        <w:rPr>
          <w:rFonts w:ascii="Arial Narrow" w:hAnsi="Arial Narrow"/>
          <w:bCs/>
          <w:iCs/>
          <w:sz w:val="22"/>
          <w:szCs w:val="22"/>
        </w:rPr>
        <w:t xml:space="preserve"> aj 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C003EB" w:rsidRPr="00C56294">
        <w:rPr>
          <w:rFonts w:ascii="Arial Narrow" w:hAnsi="Arial Narrow"/>
          <w:bCs/>
          <w:iCs/>
          <w:sz w:val="22"/>
          <w:szCs w:val="22"/>
        </w:rPr>
        <w:t>troch (</w:t>
      </w:r>
      <w:r w:rsidRPr="00C56294">
        <w:rPr>
          <w:rFonts w:ascii="Arial Narrow" w:hAnsi="Arial Narrow"/>
          <w:b/>
          <w:bCs/>
          <w:iCs/>
          <w:sz w:val="22"/>
          <w:szCs w:val="22"/>
        </w:rPr>
        <w:t>3</w:t>
      </w:r>
      <w:r w:rsidR="00C003EB" w:rsidRPr="00C56294">
        <w:rPr>
          <w:rFonts w:ascii="Arial Narrow" w:hAnsi="Arial Narrow"/>
          <w:b/>
          <w:bCs/>
          <w:iCs/>
          <w:sz w:val="22"/>
          <w:szCs w:val="22"/>
        </w:rPr>
        <w:t>)</w:t>
      </w:r>
      <w:r w:rsidR="00263B1F" w:rsidRPr="00C56294">
        <w:rPr>
          <w:rFonts w:ascii="Arial Narrow" w:hAnsi="Arial Narrow"/>
          <w:b/>
          <w:bCs/>
          <w:iCs/>
          <w:sz w:val="22"/>
          <w:szCs w:val="22"/>
        </w:rPr>
        <w:t xml:space="preserve"> </w:t>
      </w:r>
      <w:r w:rsidRPr="00C56294">
        <w:rPr>
          <w:rFonts w:ascii="Arial Narrow" w:hAnsi="Arial Narrow"/>
          <w:b/>
          <w:bCs/>
          <w:iCs/>
          <w:sz w:val="22"/>
          <w:szCs w:val="22"/>
        </w:rPr>
        <w:t>mesiacov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. Výpovedná lehota začína plynúť prvým dňom mesiaca nasledujúceho po mesiaci, v ktorom bola písomná výpoveď doručená druhej </w:t>
      </w:r>
      <w:r w:rsidR="006D24D4" w:rsidRPr="00C56294">
        <w:rPr>
          <w:rFonts w:ascii="Arial Narrow" w:hAnsi="Arial Narrow"/>
          <w:bCs/>
          <w:iCs/>
          <w:sz w:val="22"/>
          <w:szCs w:val="22"/>
        </w:rPr>
        <w:t>Z</w:t>
      </w:r>
      <w:r w:rsidRPr="00C56294">
        <w:rPr>
          <w:rFonts w:ascii="Arial Narrow" w:hAnsi="Arial Narrow"/>
          <w:bCs/>
          <w:iCs/>
          <w:sz w:val="22"/>
          <w:szCs w:val="22"/>
        </w:rPr>
        <w:t>mluvnej strane.</w:t>
      </w:r>
    </w:p>
    <w:p w:rsidR="008A6A00" w:rsidRPr="00C56294" w:rsidRDefault="008A6A00" w:rsidP="008A6A00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8A6A00" w:rsidRPr="00C56294" w:rsidRDefault="008A6A00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bookmarkStart w:id="26" w:name="_Hlk520054248"/>
      <w:r w:rsidRPr="00C56294">
        <w:rPr>
          <w:rFonts w:ascii="Arial Narrow" w:hAnsi="Arial Narrow"/>
          <w:bCs/>
          <w:iCs/>
          <w:sz w:val="22"/>
          <w:szCs w:val="22"/>
        </w:rPr>
        <w:t>V prípade, ak nastane na strane Kupujúceho dôvod na odstúpenie od Dohody podľa tohto článku Dohody je Kupujúci oprávnený vykonať zmenu Dohody spočívajúcu v zmene osoby Predávajúceho, a to nahradením pôvodného Predávajúceho (ďalej len „</w:t>
      </w:r>
      <w:r w:rsidRPr="00C56294">
        <w:rPr>
          <w:rFonts w:ascii="Arial Narrow" w:hAnsi="Arial Narrow"/>
          <w:b/>
          <w:bCs/>
          <w:iCs/>
          <w:sz w:val="22"/>
          <w:szCs w:val="22"/>
        </w:rPr>
        <w:t>Pôvodný predávajúci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“) novým predávajúcim v súlade s § 18 </w:t>
      </w:r>
      <w:r w:rsidRPr="00C56294">
        <w:rPr>
          <w:rFonts w:ascii="Arial Narrow" w:hAnsi="Arial Narrow"/>
          <w:sz w:val="22"/>
          <w:szCs w:val="22"/>
        </w:rPr>
        <w:t>zákona č. 343/2015 Z. z.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. Zmenu v osobe Predávajúceho je Kupujúci oprávnený vykonať vo forme písomného dodatku k tejto Dohode, uzatvoreného medzi Kupujúcim a subjektom, ktorý ako uchádzač vo verejnom obstarávaní splnil podmienky účasti, všetky požiadavky na predmet zákazky, </w:t>
      </w:r>
      <w:r w:rsidRPr="00C56294">
        <w:rPr>
          <w:rFonts w:ascii="Arial Narrow" w:hAnsi="Arial Narrow"/>
          <w:bCs/>
          <w:iCs/>
          <w:sz w:val="22"/>
          <w:szCs w:val="22"/>
        </w:rPr>
        <w:lastRenderedPageBreak/>
        <w:t>vrátane splnenia povinností v zmysle súťažných podkladov vo verejnom obstarávaní a umiestnil sa na ďalšom mieste v poradí v rámci Verejného obstarávania (ďalej len „</w:t>
      </w:r>
      <w:r w:rsidRPr="00C56294">
        <w:rPr>
          <w:rFonts w:ascii="Arial Narrow" w:hAnsi="Arial Narrow"/>
          <w:b/>
          <w:bCs/>
          <w:iCs/>
          <w:sz w:val="22"/>
          <w:szCs w:val="22"/>
        </w:rPr>
        <w:t>Nový predávajúci</w:t>
      </w:r>
      <w:r w:rsidRPr="00C56294">
        <w:rPr>
          <w:rFonts w:ascii="Arial Narrow" w:hAnsi="Arial Narrow"/>
          <w:bCs/>
          <w:iCs/>
          <w:sz w:val="22"/>
          <w:szCs w:val="22"/>
        </w:rPr>
        <w:t>“). Ustanovenia článku VIII bodu 8.5., článku IX bodu 9.3. a článku IX. bodu 9.4. Dohody tým nie sú dotknuté. Na vysporiadanie plnení medzi Pôvodným predávajúcim a Kupujúcim sa primerane aplikujú ustanovenia bodu 11.5 tohto článku Dohody. Na vysporiadanie plnení medzi Novým predávajúcim a Kupujúcim sa dodatkom vykonajú primerané úpravy Dohody.</w:t>
      </w:r>
    </w:p>
    <w:p w:rsidR="008A6A00" w:rsidRPr="00C56294" w:rsidRDefault="008A6A00" w:rsidP="008A6A0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8A6A00" w:rsidRPr="00C56294" w:rsidRDefault="008A6A00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Pôvodný </w:t>
      </w:r>
      <w:r w:rsidR="00B20DE9" w:rsidRPr="00C56294">
        <w:rPr>
          <w:rFonts w:ascii="Arial Narrow" w:hAnsi="Arial Narrow"/>
          <w:bCs/>
          <w:iCs/>
          <w:sz w:val="22"/>
          <w:szCs w:val="22"/>
        </w:rPr>
        <w:t>P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redávajúci je povinný za účelom zmeny Dohody podľa bodu 11.8. tohto článku Dohody poskytnúť najneskôr v lehote do 10 pracovných dní Kupujúcemu všetku potrebnú súčinnosť, najmä vykonať úkony, ktoré sú nevyhnutné na riadne plnenie Dohody do okamihu zmeny v osobe Predávajúceho, odovzdať Kupujúcemu všetky potrebné informácie a dokumenty v súvislosti s poskytnutým plnením podľa Dohody tak, aby nedošlo k vzniku škody. </w:t>
      </w:r>
    </w:p>
    <w:p w:rsidR="008A6A00" w:rsidRPr="00C56294" w:rsidRDefault="008A6A00" w:rsidP="008A6A00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8A6A00" w:rsidRPr="00C56294" w:rsidRDefault="008A6A00" w:rsidP="00091A54">
      <w:pPr>
        <w:numPr>
          <w:ilvl w:val="1"/>
          <w:numId w:val="6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V prípade porušenia povinnosti Pôvodného predávajúceho podľa bodu 11.9. tohto článku Dohody (neposkytnutie súčinnosti) vzniká Kupujúcemu nárok na zaplatenie zmluvnej pokuty zo strany Pôvodného </w:t>
      </w:r>
      <w:r w:rsidR="00B20DE9" w:rsidRPr="00C56294">
        <w:rPr>
          <w:rFonts w:ascii="Arial Narrow" w:hAnsi="Arial Narrow"/>
          <w:bCs/>
          <w:iCs/>
          <w:sz w:val="22"/>
          <w:szCs w:val="22"/>
        </w:rPr>
        <w:t>P</w:t>
      </w:r>
      <w:r w:rsidRPr="00C56294">
        <w:rPr>
          <w:rFonts w:ascii="Arial Narrow" w:hAnsi="Arial Narrow"/>
          <w:bCs/>
          <w:iCs/>
          <w:sz w:val="22"/>
          <w:szCs w:val="22"/>
        </w:rPr>
        <w:t>redávajúceho vo výške</w:t>
      </w:r>
      <w:r w:rsidR="00D2453D" w:rsidRPr="00C56294">
        <w:rPr>
          <w:rFonts w:ascii="Arial Narrow" w:hAnsi="Arial Narrow"/>
          <w:bCs/>
          <w:iCs/>
          <w:sz w:val="22"/>
          <w:szCs w:val="22"/>
        </w:rPr>
        <w:t xml:space="preserve"> 1 000,00 EUR. </w:t>
      </w:r>
      <w:r w:rsidRPr="00C56294">
        <w:rPr>
          <w:rFonts w:ascii="Arial Narrow" w:hAnsi="Arial Narrow"/>
          <w:bCs/>
          <w:iCs/>
          <w:sz w:val="22"/>
          <w:szCs w:val="22"/>
        </w:rPr>
        <w:t>Povinnosť nahradiť škodu vzniknutú v dôsledku porušenia povinnosti zabezpečenej zmluvnou pokutou ostáva zaplatením zmluvnej pokuty nedotknutá v plnom rozsahu vzniknutej škody.</w:t>
      </w:r>
    </w:p>
    <w:bookmarkEnd w:id="26"/>
    <w:p w:rsidR="008A6A00" w:rsidRPr="00C56294" w:rsidRDefault="008A6A00" w:rsidP="008A6A00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1A17E5" w:rsidRPr="00C56294" w:rsidRDefault="001A17E5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XI</w:t>
      </w:r>
      <w:r w:rsidR="00595587" w:rsidRPr="00C56294">
        <w:rPr>
          <w:rFonts w:ascii="Arial Narrow" w:hAnsi="Arial Narrow"/>
          <w:b/>
          <w:sz w:val="22"/>
          <w:szCs w:val="22"/>
        </w:rPr>
        <w:t>I</w:t>
      </w:r>
    </w:p>
    <w:p w:rsidR="00F86806" w:rsidRDefault="00F86806" w:rsidP="00595587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ZMLUVNÉ POKUTY A ÚROKY Z</w:t>
      </w:r>
      <w:r w:rsidR="00595587">
        <w:rPr>
          <w:rFonts w:ascii="Arial Narrow" w:hAnsi="Arial Narrow"/>
          <w:b/>
          <w:sz w:val="22"/>
          <w:szCs w:val="22"/>
        </w:rPr>
        <w:t> </w:t>
      </w:r>
      <w:r w:rsidRPr="0060143A">
        <w:rPr>
          <w:rFonts w:ascii="Arial Narrow" w:hAnsi="Arial Narrow"/>
          <w:b/>
          <w:sz w:val="22"/>
          <w:szCs w:val="22"/>
        </w:rPr>
        <w:t>OMEŠKANIA</w:t>
      </w:r>
    </w:p>
    <w:p w:rsidR="00595587" w:rsidRPr="00595587" w:rsidRDefault="00595587" w:rsidP="00595587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892B8B" w:rsidRDefault="00F86806" w:rsidP="00091A54">
      <w:pPr>
        <w:pStyle w:val="Odsekzoznamu"/>
        <w:numPr>
          <w:ilvl w:val="0"/>
          <w:numId w:val="58"/>
        </w:num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vanish/>
          <w:color w:val="FFFFFF"/>
          <w:sz w:val="22"/>
          <w:szCs w:val="22"/>
        </w:rPr>
      </w:pPr>
    </w:p>
    <w:p w:rsidR="00F86806" w:rsidRDefault="00F86806" w:rsidP="00091A54">
      <w:pPr>
        <w:numPr>
          <w:ilvl w:val="1"/>
          <w:numId w:val="6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V prípade, že Predávajúci nedodá Tovar v súlade s </w:t>
      </w:r>
      <w:r>
        <w:rPr>
          <w:rFonts w:ascii="Arial Narrow" w:hAnsi="Arial Narrow"/>
          <w:bCs/>
          <w:iCs/>
          <w:sz w:val="22"/>
          <w:szCs w:val="22"/>
        </w:rPr>
        <w:t>Objednávkou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C003EB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začatý deň omeškania zmluvnú pokutu vo výške </w:t>
      </w:r>
      <w:r w:rsidRPr="0060143A">
        <w:rPr>
          <w:rFonts w:ascii="Arial Narrow" w:hAnsi="Arial Narrow"/>
          <w:bCs/>
          <w:iCs/>
          <w:sz w:val="22"/>
          <w:szCs w:val="22"/>
        </w:rPr>
        <w:br/>
        <w:t>0,05 % z ceny Tovaru, s dodávkou ktorého je Predávajúci v omeškaní.</w:t>
      </w:r>
    </w:p>
    <w:p w:rsidR="003C7CD5" w:rsidRPr="00C56294" w:rsidRDefault="003C7CD5" w:rsidP="003C7CD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CD2660" w:rsidRPr="00C56294" w:rsidRDefault="00F86806" w:rsidP="00091A54">
      <w:pPr>
        <w:numPr>
          <w:ilvl w:val="1"/>
          <w:numId w:val="6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>V prípade omeškania Kupujúceho s úhradou faktúry</w:t>
      </w:r>
      <w:r w:rsidR="00EB6ECB" w:rsidRPr="00C56294">
        <w:rPr>
          <w:rFonts w:ascii="Arial Narrow" w:hAnsi="Arial Narrow"/>
          <w:bCs/>
          <w:iCs/>
          <w:sz w:val="22"/>
          <w:szCs w:val="22"/>
        </w:rPr>
        <w:t xml:space="preserve"> </w:t>
      </w:r>
      <w:bookmarkStart w:id="27" w:name="_Hlk520054330"/>
      <w:r w:rsidR="00EB6ECB" w:rsidRPr="00C56294">
        <w:rPr>
          <w:rFonts w:ascii="Arial Narrow" w:hAnsi="Arial Narrow"/>
          <w:bCs/>
          <w:iCs/>
          <w:sz w:val="22"/>
          <w:szCs w:val="22"/>
        </w:rPr>
        <w:t>v lehote jej splatnosti podľa tejto Dohody</w:t>
      </w:r>
      <w:bookmarkEnd w:id="27"/>
      <w:r w:rsidRPr="00C56294">
        <w:rPr>
          <w:rFonts w:ascii="Arial Narrow" w:hAnsi="Arial Narrow"/>
          <w:bCs/>
          <w:iCs/>
          <w:sz w:val="22"/>
          <w:szCs w:val="22"/>
        </w:rPr>
        <w:t xml:space="preserve">, má Predávajúci právo </w:t>
      </w:r>
      <w:bookmarkStart w:id="28" w:name="_Hlk520054347"/>
      <w:r w:rsidR="00EB6ECB" w:rsidRPr="00C56294">
        <w:rPr>
          <w:rFonts w:ascii="Arial Narrow" w:hAnsi="Arial Narrow"/>
          <w:bCs/>
          <w:iCs/>
          <w:sz w:val="22"/>
          <w:szCs w:val="22"/>
        </w:rPr>
        <w:t>požadovať od Kupujúceho úrok z omeškania v súlade s nariadením vlády Slovenskej republiky č. 21/2013 Z. z., ktorým sa vykonávajú niektoré ustanovenia Obchodného zákonníka v znení neskorších predpisov</w:t>
      </w:r>
      <w:bookmarkEnd w:id="28"/>
      <w:r w:rsidR="00CD2660" w:rsidRPr="00C56294">
        <w:rPr>
          <w:rFonts w:ascii="Arial Narrow" w:hAnsi="Arial Narrow"/>
          <w:bCs/>
          <w:iCs/>
          <w:sz w:val="22"/>
          <w:szCs w:val="22"/>
        </w:rPr>
        <w:t>.</w:t>
      </w:r>
    </w:p>
    <w:p w:rsidR="00595587" w:rsidRPr="00C56294" w:rsidRDefault="00595587" w:rsidP="0059558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6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C56294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podľa čl. X bod </w:t>
      </w:r>
      <w:r w:rsidR="00595587" w:rsidRPr="00C56294">
        <w:rPr>
          <w:rFonts w:ascii="Arial Narrow" w:hAnsi="Arial Narrow"/>
          <w:bCs/>
          <w:iCs/>
          <w:sz w:val="22"/>
          <w:szCs w:val="22"/>
        </w:rPr>
        <w:t>10</w:t>
      </w:r>
      <w:r w:rsidRPr="00C56294">
        <w:rPr>
          <w:rFonts w:ascii="Arial Narrow" w:hAnsi="Arial Narrow"/>
          <w:bCs/>
          <w:iCs/>
          <w:sz w:val="22"/>
          <w:szCs w:val="22"/>
        </w:rPr>
        <w:t xml:space="preserve">.10 tejto Dohody má Kupujúci právo požadovať za každý </w:t>
      </w:r>
      <w:r w:rsidR="00C003EB" w:rsidRPr="00C56294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C56294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595587" w:rsidRPr="00C56294" w:rsidRDefault="00595587" w:rsidP="0059558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595587" w:rsidRPr="00C56294" w:rsidRDefault="00595587" w:rsidP="00091A54">
      <w:pPr>
        <w:numPr>
          <w:ilvl w:val="1"/>
          <w:numId w:val="6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bookmarkStart w:id="29" w:name="_Hlk520054388"/>
      <w:r w:rsidRPr="00C56294">
        <w:rPr>
          <w:rFonts w:ascii="Arial Narrow" w:hAnsi="Arial Narrow"/>
          <w:bCs/>
          <w:iCs/>
          <w:sz w:val="22"/>
          <w:szCs w:val="22"/>
        </w:rPr>
        <w:t>Zaplatením zmluvnej pokuty nie je dotknutý nárok na náhradu škody, a to aj vo výške presahujúcej zmluvnú pokutu.</w:t>
      </w:r>
    </w:p>
    <w:bookmarkEnd w:id="29"/>
    <w:p w:rsidR="00595587" w:rsidRPr="00C56294" w:rsidRDefault="00595587" w:rsidP="0059558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XII</w:t>
      </w:r>
      <w:r w:rsidR="00595587" w:rsidRPr="00C56294">
        <w:rPr>
          <w:rFonts w:ascii="Arial Narrow" w:hAnsi="Arial Narrow"/>
          <w:b/>
          <w:sz w:val="22"/>
          <w:szCs w:val="22"/>
        </w:rPr>
        <w:t>I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VLASTNÍCKE PRÁVO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595587" w:rsidP="00595587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13.1. </w:t>
      </w:r>
      <w:r w:rsidRPr="00C56294">
        <w:rPr>
          <w:rFonts w:ascii="Arial Narrow" w:hAnsi="Arial Narrow"/>
          <w:sz w:val="22"/>
          <w:szCs w:val="22"/>
        </w:rPr>
        <w:tab/>
      </w:r>
      <w:r w:rsidR="00F60BB6" w:rsidRPr="00C56294">
        <w:rPr>
          <w:rFonts w:ascii="Arial Narrow" w:hAnsi="Arial Narrow"/>
          <w:sz w:val="22"/>
          <w:szCs w:val="22"/>
        </w:rPr>
        <w:t>K</w:t>
      </w:r>
      <w:r w:rsidR="00F86806" w:rsidRPr="00C56294">
        <w:rPr>
          <w:rFonts w:ascii="Arial Narrow" w:hAnsi="Arial Narrow"/>
          <w:sz w:val="22"/>
          <w:szCs w:val="22"/>
        </w:rPr>
        <w:t xml:space="preserve">upujúci nadobúda vlastnícke právo k Tovaru podpisom preberacieho protokolu </w:t>
      </w:r>
      <w:r w:rsidR="00CD2660" w:rsidRPr="00C56294">
        <w:rPr>
          <w:rFonts w:ascii="Arial Narrow" w:hAnsi="Arial Narrow"/>
          <w:sz w:val="22"/>
          <w:szCs w:val="22"/>
        </w:rPr>
        <w:t xml:space="preserve">alebo dodacieho listu </w:t>
      </w:r>
      <w:r w:rsidR="00F86806" w:rsidRPr="00C56294">
        <w:rPr>
          <w:rFonts w:ascii="Arial Narrow" w:hAnsi="Arial Narrow"/>
          <w:sz w:val="22"/>
          <w:szCs w:val="22"/>
        </w:rPr>
        <w:t xml:space="preserve">s vyznačením  </w:t>
      </w:r>
      <w:r w:rsidR="00E24318" w:rsidRPr="00C56294">
        <w:rPr>
          <w:rFonts w:ascii="Arial Narrow" w:hAnsi="Arial Narrow"/>
          <w:sz w:val="22"/>
          <w:szCs w:val="22"/>
        </w:rPr>
        <w:t>riadneho</w:t>
      </w:r>
      <w:r w:rsidR="00F86806" w:rsidRPr="00C56294">
        <w:rPr>
          <w:rFonts w:ascii="Arial Narrow" w:hAnsi="Arial Narrow"/>
          <w:sz w:val="22"/>
          <w:szCs w:val="22"/>
        </w:rPr>
        <w:t xml:space="preserve"> dodania Tovaru.</w:t>
      </w:r>
    </w:p>
    <w:p w:rsidR="001A17E5" w:rsidRPr="00C56294" w:rsidRDefault="001A17E5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XI</w:t>
      </w:r>
      <w:r w:rsidR="00F26266" w:rsidRPr="00C56294">
        <w:rPr>
          <w:rFonts w:ascii="Arial Narrow" w:hAnsi="Arial Narrow"/>
          <w:b/>
          <w:sz w:val="22"/>
          <w:szCs w:val="22"/>
        </w:rPr>
        <w:t>V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NÁHRADA ŠKODY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26266" w:rsidP="00F26266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14.1. </w:t>
      </w:r>
      <w:r w:rsidRPr="00C56294">
        <w:rPr>
          <w:rFonts w:ascii="Arial Narrow" w:hAnsi="Arial Narrow"/>
          <w:sz w:val="22"/>
          <w:szCs w:val="22"/>
        </w:rPr>
        <w:tab/>
      </w:r>
      <w:r w:rsidR="00F86806" w:rsidRPr="00C56294">
        <w:rPr>
          <w:rFonts w:ascii="Arial Narrow" w:hAnsi="Arial Narrow"/>
          <w:sz w:val="22"/>
          <w:szCs w:val="22"/>
        </w:rPr>
        <w:t xml:space="preserve">V prípade že </w:t>
      </w:r>
      <w:bookmarkStart w:id="30" w:name="_Hlk519966952"/>
      <w:r w:rsidR="00F86806" w:rsidRPr="00C56294">
        <w:rPr>
          <w:rFonts w:ascii="Arial Narrow" w:hAnsi="Arial Narrow"/>
          <w:sz w:val="22"/>
          <w:szCs w:val="22"/>
        </w:rPr>
        <w:t>Kupujúc</w:t>
      </w:r>
      <w:r w:rsidR="005C6197" w:rsidRPr="00C56294">
        <w:rPr>
          <w:rFonts w:ascii="Arial Narrow" w:hAnsi="Arial Narrow"/>
          <w:sz w:val="22"/>
          <w:szCs w:val="22"/>
        </w:rPr>
        <w:t>emu vznikne škoda</w:t>
      </w:r>
      <w:r w:rsidR="00F86806" w:rsidRPr="00C56294">
        <w:rPr>
          <w:rFonts w:ascii="Arial Narrow" w:hAnsi="Arial Narrow"/>
          <w:sz w:val="22"/>
          <w:szCs w:val="22"/>
        </w:rPr>
        <w:t xml:space="preserve"> spôsoben</w:t>
      </w:r>
      <w:r w:rsidR="005C6197" w:rsidRPr="00C56294">
        <w:rPr>
          <w:rFonts w:ascii="Arial Narrow" w:hAnsi="Arial Narrow"/>
          <w:sz w:val="22"/>
          <w:szCs w:val="22"/>
        </w:rPr>
        <w:t>á</w:t>
      </w:r>
      <w:r w:rsidR="00F86806" w:rsidRPr="00C56294">
        <w:rPr>
          <w:rFonts w:ascii="Arial Narrow" w:hAnsi="Arial Narrow"/>
          <w:sz w:val="22"/>
          <w:szCs w:val="22"/>
        </w:rPr>
        <w:t xml:space="preserve"> Predávajúcim</w:t>
      </w:r>
      <w:bookmarkEnd w:id="30"/>
      <w:r w:rsidR="00F86806" w:rsidRPr="00C56294">
        <w:rPr>
          <w:rFonts w:ascii="Arial Narrow" w:hAnsi="Arial Narrow"/>
          <w:sz w:val="22"/>
          <w:szCs w:val="22"/>
        </w:rPr>
        <w:t xml:space="preserve">, </w:t>
      </w:r>
      <w:r w:rsidR="005C6197" w:rsidRPr="00C56294">
        <w:rPr>
          <w:rFonts w:ascii="Arial Narrow" w:hAnsi="Arial Narrow"/>
          <w:sz w:val="22"/>
          <w:szCs w:val="22"/>
        </w:rPr>
        <w:t>P</w:t>
      </w:r>
      <w:r w:rsidR="00F86806" w:rsidRPr="00C56294">
        <w:rPr>
          <w:rFonts w:ascii="Arial Narrow" w:hAnsi="Arial Narrow"/>
          <w:sz w:val="22"/>
          <w:szCs w:val="22"/>
        </w:rPr>
        <w:t>redávajúci sa túto škodu zaväzuje v plnom rozsahu Kupujúcemu nahradiť.</w:t>
      </w:r>
    </w:p>
    <w:p w:rsidR="001A17E5" w:rsidRPr="00C56294" w:rsidRDefault="001A17E5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XV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C56294">
        <w:rPr>
          <w:rFonts w:ascii="Arial Narrow" w:hAnsi="Arial Narrow"/>
          <w:b/>
          <w:caps/>
          <w:sz w:val="22"/>
          <w:szCs w:val="22"/>
        </w:rPr>
        <w:t>Osobitné ustanovenia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60143A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lastRenderedPageBreak/>
        <w:t>Akákoľvek písomnosť alebo iné správy, ktoré sa doručujú v súvislosti s</w:t>
      </w:r>
      <w:r w:rsidR="00E16C47">
        <w:rPr>
          <w:rFonts w:ascii="Arial Narrow" w:hAnsi="Arial Narrow"/>
          <w:sz w:val="22"/>
          <w:szCs w:val="22"/>
        </w:rPr>
        <w:t> </w:t>
      </w:r>
      <w:r w:rsidRPr="0060143A">
        <w:rPr>
          <w:rFonts w:ascii="Arial Narrow" w:hAnsi="Arial Narrow"/>
          <w:sz w:val="22"/>
          <w:szCs w:val="22"/>
        </w:rPr>
        <w:t>Dohodou</w:t>
      </w:r>
      <w:r w:rsidR="00E16C47">
        <w:rPr>
          <w:rFonts w:ascii="Arial Narrow" w:hAnsi="Arial Narrow"/>
          <w:sz w:val="22"/>
          <w:szCs w:val="22"/>
        </w:rPr>
        <w:t xml:space="preserve"> a Objednávkami</w:t>
      </w:r>
      <w:r w:rsidRPr="0060143A">
        <w:rPr>
          <w:rFonts w:ascii="Arial Narrow" w:hAnsi="Arial Narrow"/>
          <w:sz w:val="22"/>
          <w:szCs w:val="22"/>
        </w:rPr>
        <w:t xml:space="preserve"> (každá z nich ďalej ako „</w:t>
      </w:r>
      <w:r w:rsidRPr="0060143A">
        <w:rPr>
          <w:rFonts w:ascii="Arial Narrow" w:hAnsi="Arial Narrow"/>
          <w:b/>
          <w:sz w:val="22"/>
          <w:szCs w:val="22"/>
        </w:rPr>
        <w:t>Oznámenie</w:t>
      </w:r>
      <w:r w:rsidRPr="0060143A">
        <w:rPr>
          <w:rFonts w:ascii="Arial Narrow" w:hAnsi="Arial Narrow"/>
          <w:sz w:val="22"/>
          <w:szCs w:val="22"/>
        </w:rPr>
        <w:t xml:space="preserve">“) musia </w:t>
      </w:r>
      <w:r>
        <w:rPr>
          <w:rFonts w:ascii="Arial Narrow" w:hAnsi="Arial Narrow"/>
          <w:sz w:val="22"/>
          <w:szCs w:val="22"/>
        </w:rPr>
        <w:t>byť v písomnej podobe doručené</w:t>
      </w:r>
      <w:r w:rsidRPr="0060143A">
        <w:rPr>
          <w:rFonts w:ascii="Arial Narrow" w:hAnsi="Arial Narrow"/>
          <w:sz w:val="22"/>
          <w:szCs w:val="22"/>
        </w:rPr>
        <w:t>:</w:t>
      </w:r>
    </w:p>
    <w:p w:rsidR="00F86806" w:rsidRPr="00E26310" w:rsidRDefault="00F86806" w:rsidP="00091A54">
      <w:pPr>
        <w:pStyle w:val="Odsekzoznamu"/>
        <w:numPr>
          <w:ilvl w:val="0"/>
          <w:numId w:val="5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osobne, </w:t>
      </w:r>
    </w:p>
    <w:p w:rsidR="00F86806" w:rsidRDefault="00F86806" w:rsidP="00091A54">
      <w:pPr>
        <w:pStyle w:val="Odsekzoznamu"/>
        <w:numPr>
          <w:ilvl w:val="0"/>
          <w:numId w:val="5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F86806" w:rsidRDefault="00F86806" w:rsidP="00091A54">
      <w:pPr>
        <w:pStyle w:val="Odsekzoznamu"/>
        <w:numPr>
          <w:ilvl w:val="0"/>
          <w:numId w:val="5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F86806" w:rsidRDefault="00F86806" w:rsidP="00091A54">
      <w:pPr>
        <w:pStyle w:val="Odsekzoznamu"/>
        <w:numPr>
          <w:ilvl w:val="0"/>
          <w:numId w:val="5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:rsidR="003C7CD5" w:rsidRPr="00E26310" w:rsidRDefault="003C7CD5" w:rsidP="003C7CD5">
      <w:pPr>
        <w:pStyle w:val="Odsekzoznamu"/>
        <w:tabs>
          <w:tab w:val="clear" w:pos="2160"/>
          <w:tab w:val="clear" w:pos="2880"/>
          <w:tab w:val="clear" w:pos="4500"/>
        </w:tabs>
        <w:ind w:left="1474"/>
        <w:jc w:val="both"/>
        <w:rPr>
          <w:rFonts w:ascii="Arial Narrow" w:hAnsi="Arial Narrow"/>
          <w:sz w:val="22"/>
          <w:szCs w:val="22"/>
        </w:rPr>
      </w:pPr>
    </w:p>
    <w:p w:rsidR="00F86806" w:rsidRPr="00255C32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F86806" w:rsidRPr="0060143A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:rsidR="00F86806" w:rsidRPr="0060143A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Horská záchranná služba</w:t>
      </w:r>
    </w:p>
    <w:p w:rsidR="00F86806" w:rsidRPr="0060143A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Horný Smokovec 52</w:t>
      </w:r>
      <w:r w:rsidRPr="0060143A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062 01 Vysoké Tatry</w:t>
      </w:r>
      <w:r w:rsidRPr="0060143A">
        <w:rPr>
          <w:rFonts w:ascii="Arial Narrow" w:hAnsi="Arial Narrow"/>
          <w:sz w:val="22"/>
          <w:szCs w:val="22"/>
        </w:rPr>
        <w:t xml:space="preserve">, Slovenská republika </w:t>
      </w:r>
    </w:p>
    <w:p w:rsidR="00F86806" w:rsidRPr="00E16C47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i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bookmarkStart w:id="31" w:name="_Hlk519967139"/>
      <w:r w:rsidR="00E16C47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  <w:bookmarkEnd w:id="31"/>
    </w:p>
    <w:p w:rsidR="00446498" w:rsidRPr="00E16C47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i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446498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:rsidR="00F86806" w:rsidRPr="0060143A" w:rsidRDefault="00F86806" w:rsidP="003C7CD5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</w:p>
    <w:p w:rsidR="00F86806" w:rsidRPr="0060143A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446498" w:rsidRPr="00A87FA7" w:rsidRDefault="00F86806" w:rsidP="003C7CD5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  <w:r w:rsidR="00446498">
        <w:rPr>
          <w:rFonts w:ascii="Arial Narrow" w:hAnsi="Arial Narrow"/>
          <w:sz w:val="22"/>
          <w:szCs w:val="22"/>
        </w:rPr>
        <w:tab/>
      </w:r>
      <w:r w:rsidR="00446498" w:rsidRPr="00DB029C">
        <w:rPr>
          <w:rFonts w:ascii="Arial Narrow" w:hAnsi="Arial Narrow"/>
          <w:i/>
          <w:sz w:val="22"/>
          <w:szCs w:val="22"/>
          <w:highlight w:val="yellow"/>
        </w:rPr>
        <w:t>(doplní Predávajúci</w:t>
      </w:r>
      <w:r w:rsidR="00446498" w:rsidRPr="00DB029C">
        <w:rPr>
          <w:rFonts w:ascii="Arial Narrow" w:hAnsi="Arial Narrow"/>
          <w:sz w:val="22"/>
          <w:szCs w:val="22"/>
          <w:highlight w:val="yellow"/>
        </w:rPr>
        <w:t>)</w:t>
      </w:r>
    </w:p>
    <w:p w:rsidR="00446498" w:rsidRPr="00A87FA7" w:rsidRDefault="00F86806" w:rsidP="003C7CD5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r w:rsidR="00446498" w:rsidRPr="00DB029C">
        <w:rPr>
          <w:rFonts w:ascii="Arial Narrow" w:hAnsi="Arial Narrow"/>
          <w:i/>
          <w:sz w:val="22"/>
          <w:szCs w:val="22"/>
          <w:highlight w:val="yellow"/>
        </w:rPr>
        <w:t>(doplní Predávajúci</w:t>
      </w:r>
      <w:r w:rsidR="00446498" w:rsidRPr="00DB029C">
        <w:rPr>
          <w:rFonts w:ascii="Arial Narrow" w:hAnsi="Arial Narrow"/>
          <w:sz w:val="22"/>
          <w:szCs w:val="22"/>
          <w:highlight w:val="yellow"/>
        </w:rPr>
        <w:t>)</w:t>
      </w:r>
    </w:p>
    <w:p w:rsidR="00446498" w:rsidRPr="00A87FA7" w:rsidRDefault="00F86806" w:rsidP="003C7CD5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email:</w:t>
      </w:r>
      <w:r w:rsidR="00446498">
        <w:rPr>
          <w:rFonts w:ascii="Arial Narrow" w:hAnsi="Arial Narrow"/>
          <w:sz w:val="22"/>
          <w:szCs w:val="22"/>
        </w:rPr>
        <w:tab/>
      </w:r>
      <w:r w:rsidR="00446498">
        <w:rPr>
          <w:rFonts w:ascii="Arial Narrow" w:hAnsi="Arial Narrow"/>
          <w:sz w:val="22"/>
          <w:szCs w:val="22"/>
        </w:rPr>
        <w:tab/>
      </w:r>
      <w:r w:rsidR="00446498" w:rsidRPr="00DB029C">
        <w:rPr>
          <w:rFonts w:ascii="Arial Narrow" w:hAnsi="Arial Narrow"/>
          <w:i/>
          <w:sz w:val="22"/>
          <w:szCs w:val="22"/>
          <w:highlight w:val="yellow"/>
        </w:rPr>
        <w:t>(doplní Predávajúci</w:t>
      </w:r>
      <w:r w:rsidR="00446498" w:rsidRPr="00DB029C">
        <w:rPr>
          <w:rFonts w:ascii="Arial Narrow" w:hAnsi="Arial Narrow"/>
          <w:sz w:val="22"/>
          <w:szCs w:val="22"/>
          <w:highlight w:val="yellow"/>
        </w:rPr>
        <w:t>)</w:t>
      </w:r>
    </w:p>
    <w:p w:rsidR="00F86806" w:rsidRDefault="00F86806" w:rsidP="003C7CD5">
      <w:pPr>
        <w:tabs>
          <w:tab w:val="clear" w:pos="2160"/>
          <w:tab w:val="clear" w:pos="2880"/>
          <w:tab w:val="clear" w:pos="4500"/>
        </w:tabs>
        <w:ind w:left="708" w:hanging="28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F86806" w:rsidRPr="00BE701D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86806" w:rsidRPr="00255C32" w:rsidRDefault="00F26266" w:rsidP="00091A54">
      <w:pPr>
        <w:numPr>
          <w:ilvl w:val="2"/>
          <w:numId w:val="70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 </w:t>
      </w:r>
      <w:r w:rsidR="00F60BB6" w:rsidRPr="00C56294">
        <w:rPr>
          <w:rFonts w:ascii="Arial Narrow" w:hAnsi="Arial Narrow"/>
          <w:sz w:val="22"/>
          <w:szCs w:val="22"/>
        </w:rPr>
        <w:t>č</w:t>
      </w:r>
      <w:r w:rsidR="00F86806" w:rsidRPr="00C56294">
        <w:rPr>
          <w:rFonts w:ascii="Arial Narrow" w:hAnsi="Arial Narrow"/>
          <w:sz w:val="22"/>
          <w:szCs w:val="22"/>
        </w:rPr>
        <w:t>ase</w:t>
      </w:r>
      <w:r w:rsidR="00F86806" w:rsidRPr="00255C32">
        <w:rPr>
          <w:rFonts w:ascii="Arial Narrow" w:hAnsi="Arial Narrow"/>
          <w:sz w:val="22"/>
          <w:szCs w:val="22"/>
        </w:rPr>
        <w:t xml:space="preserve"> jeho doručenia (alebo odmietnutia jeho prevzatia), pokiaľ sa doručuje osobne alebo   </w:t>
      </w:r>
      <w:r w:rsidR="00F86806" w:rsidRPr="00255C32">
        <w:rPr>
          <w:rFonts w:ascii="Arial Narrow" w:hAnsi="Arial Narrow"/>
          <w:sz w:val="22"/>
          <w:szCs w:val="22"/>
        </w:rPr>
        <w:br/>
        <w:t>kuriérom; alebo</w:t>
      </w:r>
    </w:p>
    <w:p w:rsidR="00F86806" w:rsidRDefault="00BB6183" w:rsidP="00091A54">
      <w:pPr>
        <w:numPr>
          <w:ilvl w:val="2"/>
          <w:numId w:val="70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v </w:t>
      </w:r>
      <w:r w:rsidR="00F86806" w:rsidRPr="00C56294">
        <w:rPr>
          <w:rFonts w:ascii="Arial Narrow" w:hAnsi="Arial Narrow"/>
          <w:sz w:val="22"/>
          <w:szCs w:val="22"/>
        </w:rPr>
        <w:t>čase</w:t>
      </w:r>
      <w:r w:rsidR="00F86806" w:rsidRPr="0060143A">
        <w:rPr>
          <w:rFonts w:ascii="Arial Narrow" w:hAnsi="Arial Narrow"/>
          <w:sz w:val="22"/>
          <w:szCs w:val="22"/>
        </w:rPr>
        <w:t xml:space="preserve"> jeho doručenia, ale najneskôr v piaty (5) deň po jeho odoslaní, pokiaľ sa </w:t>
      </w:r>
      <w:r w:rsidR="00F60BB6">
        <w:rPr>
          <w:rFonts w:ascii="Arial Narrow" w:hAnsi="Arial Narrow"/>
          <w:sz w:val="22"/>
          <w:szCs w:val="22"/>
        </w:rPr>
        <w:t xml:space="preserve"> </w:t>
      </w:r>
      <w:r w:rsidR="00F60BB6">
        <w:rPr>
          <w:rFonts w:ascii="Arial Narrow" w:hAnsi="Arial Narrow"/>
          <w:sz w:val="22"/>
          <w:szCs w:val="22"/>
        </w:rPr>
        <w:br/>
      </w:r>
      <w:r w:rsidR="00F86806" w:rsidRPr="0060143A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:rsidR="00F86806" w:rsidRDefault="00F86806" w:rsidP="00091A54">
      <w:pPr>
        <w:numPr>
          <w:ilvl w:val="2"/>
          <w:numId w:val="70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 čase </w:t>
      </w:r>
      <w:r>
        <w:rPr>
          <w:rFonts w:ascii="Arial Narrow" w:hAnsi="Arial Narrow"/>
          <w:sz w:val="22"/>
          <w:szCs w:val="22"/>
        </w:rPr>
        <w:t>jeho doručenia, ale najneskôr na</w:t>
      </w:r>
      <w:r w:rsidRPr="0060143A">
        <w:rPr>
          <w:rFonts w:ascii="Arial Narrow" w:hAnsi="Arial Narrow"/>
          <w:sz w:val="22"/>
          <w:szCs w:val="22"/>
        </w:rPr>
        <w:t xml:space="preserve">sledujúci kalendárny deň po jeho odoslaní, pokiaľ sa </w:t>
      </w:r>
      <w:r>
        <w:rPr>
          <w:rFonts w:ascii="Arial Narrow" w:hAnsi="Arial Narrow"/>
          <w:sz w:val="22"/>
          <w:szCs w:val="22"/>
        </w:rPr>
        <w:br/>
      </w:r>
      <w:r w:rsidRPr="0060143A">
        <w:rPr>
          <w:rFonts w:ascii="Arial Narrow" w:hAnsi="Arial Narrow"/>
          <w:sz w:val="22"/>
          <w:szCs w:val="22"/>
        </w:rPr>
        <w:t>doručuje prostredníctvom elektronickej pošty.</w:t>
      </w:r>
    </w:p>
    <w:p w:rsidR="003C7CD5" w:rsidRDefault="003C7CD5" w:rsidP="003C7CD5">
      <w:pPr>
        <w:tabs>
          <w:tab w:val="clear" w:pos="2160"/>
          <w:tab w:val="clear" w:pos="2880"/>
          <w:tab w:val="clear" w:pos="4500"/>
          <w:tab w:val="left" w:pos="1134"/>
        </w:tabs>
        <w:ind w:left="1134"/>
        <w:jc w:val="both"/>
        <w:rPr>
          <w:rFonts w:ascii="Arial Narrow" w:hAnsi="Arial Narrow"/>
          <w:sz w:val="22"/>
          <w:szCs w:val="22"/>
        </w:rPr>
      </w:pPr>
    </w:p>
    <w:p w:rsidR="00F86806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 xml:space="preserve">Ak je v súvislosti s vymedzením významu nejakého výrazu v ňom použité veľké začiatočné písmeno, je tak len na uľahčenie orientácie v texte a výraz má rovnaký význam aj s malým začiatočným písmenom, ibaže z kontextu vyplýva </w:t>
      </w:r>
      <w:r w:rsidR="00EF2644">
        <w:rPr>
          <w:rFonts w:ascii="Arial Narrow" w:hAnsi="Arial Narrow"/>
          <w:sz w:val="22"/>
          <w:szCs w:val="22"/>
        </w:rPr>
        <w:t xml:space="preserve">niečo </w:t>
      </w:r>
      <w:r w:rsidRPr="00BE701D">
        <w:rPr>
          <w:rFonts w:ascii="Arial Narrow" w:hAnsi="Arial Narrow"/>
          <w:sz w:val="22"/>
          <w:szCs w:val="22"/>
        </w:rPr>
        <w:t>in</w:t>
      </w:r>
      <w:r w:rsidR="00EF2644">
        <w:rPr>
          <w:rFonts w:ascii="Arial Narrow" w:hAnsi="Arial Narrow"/>
          <w:sz w:val="22"/>
          <w:szCs w:val="22"/>
        </w:rPr>
        <w:t>é</w:t>
      </w:r>
      <w:r w:rsidRPr="00BE701D">
        <w:rPr>
          <w:rFonts w:ascii="Arial Narrow" w:hAnsi="Arial Narrow"/>
          <w:sz w:val="22"/>
          <w:szCs w:val="22"/>
        </w:rPr>
        <w:t>. Ak z kontextu nevyplýva iné, výrazy v jednotnom čísle zahŕňajú aj význam množného čísla a naopak.</w:t>
      </w:r>
    </w:p>
    <w:p w:rsidR="00EF2644" w:rsidRPr="00BE701D" w:rsidRDefault="00EF2644" w:rsidP="003C7CD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2644" w:rsidRDefault="00EF2644" w:rsidP="003C7CD5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A1015C" w:rsidRDefault="00A1015C" w:rsidP="003C7CD5">
      <w:pPr>
        <w:pStyle w:val="Odsekzoznamu"/>
        <w:rPr>
          <w:rFonts w:ascii="Arial Narrow" w:hAnsi="Arial Narrow"/>
          <w:color w:val="000000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Zmluvné strany </w:t>
      </w:r>
      <w:r w:rsidRPr="00C56294">
        <w:rPr>
          <w:rFonts w:ascii="Arial Narrow" w:hAnsi="Arial Narrow"/>
          <w:sz w:val="22"/>
          <w:szCs w:val="22"/>
        </w:rPr>
        <w:t xml:space="preserve">sa dohodli, že pohľadávky </w:t>
      </w:r>
      <w:r w:rsidR="00BB6183" w:rsidRPr="00C56294">
        <w:rPr>
          <w:rFonts w:ascii="Arial Narrow" w:hAnsi="Arial Narrow"/>
          <w:sz w:val="22"/>
          <w:szCs w:val="22"/>
        </w:rPr>
        <w:t xml:space="preserve">Zmluvnej strany </w:t>
      </w:r>
      <w:r w:rsidRPr="00C56294">
        <w:rPr>
          <w:rFonts w:ascii="Arial Narrow" w:hAnsi="Arial Narrow"/>
          <w:sz w:val="22"/>
          <w:szCs w:val="22"/>
        </w:rPr>
        <w:t xml:space="preserve">vyplývajúce z tejto Dohody môžu byť postúpené na tretie osoby len s predchádzajúcim písomným súhlasom </w:t>
      </w:r>
      <w:bookmarkStart w:id="32" w:name="_Hlk520054849"/>
      <w:r w:rsidR="00896D91" w:rsidRPr="00C56294">
        <w:rPr>
          <w:rFonts w:ascii="Arial Narrow" w:hAnsi="Arial Narrow"/>
          <w:sz w:val="22"/>
          <w:szCs w:val="22"/>
        </w:rPr>
        <w:t xml:space="preserve">druhej </w:t>
      </w:r>
      <w:r w:rsidR="00BB6183" w:rsidRPr="00C56294">
        <w:rPr>
          <w:rFonts w:ascii="Arial Narrow" w:hAnsi="Arial Narrow"/>
          <w:sz w:val="22"/>
          <w:szCs w:val="22"/>
        </w:rPr>
        <w:t>Zmluvnej strany</w:t>
      </w:r>
      <w:bookmarkEnd w:id="32"/>
      <w:r w:rsidRPr="00C56294">
        <w:rPr>
          <w:rFonts w:ascii="Arial Narrow" w:hAnsi="Arial Narrow"/>
          <w:sz w:val="22"/>
          <w:szCs w:val="22"/>
        </w:rPr>
        <w:t>.</w:t>
      </w:r>
    </w:p>
    <w:p w:rsidR="00A1015C" w:rsidRPr="00C56294" w:rsidRDefault="00A1015C" w:rsidP="003C7CD5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 a/alebo Objednávky</w:t>
      </w:r>
      <w:r w:rsidR="00A1015C" w:rsidRPr="00C56294">
        <w:rPr>
          <w:rFonts w:ascii="Arial Narrow" w:hAnsi="Arial Narrow"/>
          <w:sz w:val="22"/>
          <w:szCs w:val="22"/>
        </w:rPr>
        <w:t>/vok</w:t>
      </w:r>
      <w:r w:rsidRPr="00C56294">
        <w:rPr>
          <w:rFonts w:ascii="Arial Narrow" w:hAnsi="Arial Narrow"/>
          <w:sz w:val="22"/>
          <w:szCs w:val="22"/>
        </w:rPr>
        <w:t xml:space="preserve">. </w:t>
      </w:r>
    </w:p>
    <w:p w:rsidR="00A1015C" w:rsidRPr="00C56294" w:rsidRDefault="00A1015C" w:rsidP="003C7CD5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Zmluvné strany sa dohodli, že Objednávka/y </w:t>
      </w:r>
      <w:r w:rsidR="00D37DD5" w:rsidRPr="00C56294">
        <w:rPr>
          <w:rFonts w:ascii="Arial Narrow" w:hAnsi="Arial Narrow"/>
          <w:sz w:val="22"/>
          <w:szCs w:val="22"/>
        </w:rPr>
        <w:t>vystavená/é</w:t>
      </w:r>
      <w:r w:rsidRPr="00C56294">
        <w:rPr>
          <w:rFonts w:ascii="Arial Narrow" w:hAnsi="Arial Narrow"/>
          <w:sz w:val="22"/>
          <w:szCs w:val="22"/>
        </w:rPr>
        <w:t xml:space="preserve"> na základe tejto Dohody bude/ú zodpovedať podmienkam dohodnutým v tejto Dohode, </w:t>
      </w:r>
      <w:r w:rsidR="00D37DD5" w:rsidRPr="00C56294">
        <w:rPr>
          <w:rFonts w:ascii="Arial Narrow" w:hAnsi="Arial Narrow"/>
          <w:sz w:val="22"/>
          <w:szCs w:val="22"/>
        </w:rPr>
        <w:t>vrátane</w:t>
      </w:r>
      <w:r w:rsidRPr="00C56294">
        <w:rPr>
          <w:rFonts w:ascii="Arial Narrow" w:hAnsi="Arial Narrow"/>
          <w:sz w:val="22"/>
          <w:szCs w:val="22"/>
        </w:rPr>
        <w:t xml:space="preserve"> maximáln</w:t>
      </w:r>
      <w:r w:rsidR="00D37DD5" w:rsidRPr="00C56294">
        <w:rPr>
          <w:rFonts w:ascii="Arial Narrow" w:hAnsi="Arial Narrow"/>
          <w:sz w:val="22"/>
          <w:szCs w:val="22"/>
        </w:rPr>
        <w:t>ych</w:t>
      </w:r>
      <w:r w:rsidRPr="00C56294">
        <w:rPr>
          <w:rFonts w:ascii="Arial Narrow" w:hAnsi="Arial Narrow"/>
          <w:sz w:val="22"/>
          <w:szCs w:val="22"/>
        </w:rPr>
        <w:t xml:space="preserve"> jednotkov</w:t>
      </w:r>
      <w:r w:rsidR="00D37DD5" w:rsidRPr="00C56294">
        <w:rPr>
          <w:rFonts w:ascii="Arial Narrow" w:hAnsi="Arial Narrow"/>
          <w:sz w:val="22"/>
          <w:szCs w:val="22"/>
        </w:rPr>
        <w:t>ých</w:t>
      </w:r>
      <w:r w:rsidRPr="00C56294">
        <w:rPr>
          <w:rFonts w:ascii="Arial Narrow" w:hAnsi="Arial Narrow"/>
          <w:sz w:val="22"/>
          <w:szCs w:val="22"/>
        </w:rPr>
        <w:t xml:space="preserve"> c</w:t>
      </w:r>
      <w:r w:rsidR="00D37DD5" w:rsidRPr="00C56294">
        <w:rPr>
          <w:rFonts w:ascii="Arial Narrow" w:hAnsi="Arial Narrow"/>
          <w:sz w:val="22"/>
          <w:szCs w:val="22"/>
        </w:rPr>
        <w:t>ien</w:t>
      </w:r>
      <w:r w:rsidRPr="00C56294">
        <w:rPr>
          <w:rFonts w:ascii="Arial Narrow" w:hAnsi="Arial Narrow"/>
          <w:sz w:val="22"/>
          <w:szCs w:val="22"/>
        </w:rPr>
        <w:t xml:space="preserve"> Tovaru.  </w:t>
      </w:r>
    </w:p>
    <w:p w:rsidR="00A1015C" w:rsidRPr="00C56294" w:rsidRDefault="00A1015C" w:rsidP="003C7CD5">
      <w:pPr>
        <w:pStyle w:val="Odsekzoznamu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Akékoľvek zmeny predmetu </w:t>
      </w:r>
      <w:r w:rsidR="00BB6183" w:rsidRPr="00C56294">
        <w:rPr>
          <w:rFonts w:ascii="Arial Narrow" w:hAnsi="Arial Narrow"/>
          <w:sz w:val="22"/>
          <w:szCs w:val="22"/>
        </w:rPr>
        <w:t>tejto Dohody</w:t>
      </w:r>
      <w:r w:rsidRPr="00C56294">
        <w:rPr>
          <w:rFonts w:ascii="Arial Narrow" w:hAnsi="Arial Narrow"/>
          <w:sz w:val="22"/>
          <w:szCs w:val="22"/>
        </w:rPr>
        <w:t xml:space="preserve"> je možné realizovať iba na základe predchádzajúceho písomného  odsúhlasenia </w:t>
      </w:r>
      <w:r w:rsidR="00B67130" w:rsidRPr="00C56294">
        <w:rPr>
          <w:rFonts w:ascii="Arial Narrow" w:hAnsi="Arial Narrow"/>
          <w:sz w:val="22"/>
          <w:szCs w:val="22"/>
        </w:rPr>
        <w:t>K</w:t>
      </w:r>
      <w:r w:rsidRPr="00C56294">
        <w:rPr>
          <w:rFonts w:ascii="Arial Narrow" w:hAnsi="Arial Narrow"/>
          <w:sz w:val="22"/>
          <w:szCs w:val="22"/>
        </w:rPr>
        <w:t>upujúceho.</w:t>
      </w:r>
    </w:p>
    <w:p w:rsidR="003C0497" w:rsidRPr="00C56294" w:rsidRDefault="003C0497" w:rsidP="003C0497">
      <w:pPr>
        <w:pStyle w:val="Odsekzoznamu"/>
        <w:rPr>
          <w:rFonts w:ascii="Arial Narrow" w:hAnsi="Arial Narrow"/>
          <w:sz w:val="22"/>
          <w:szCs w:val="22"/>
        </w:rPr>
      </w:pPr>
    </w:p>
    <w:p w:rsidR="003C0497" w:rsidRPr="00C56294" w:rsidRDefault="003C0497" w:rsidP="003C0497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je povinný zdržať sa pri plnení Dohody akéhokoľvek konania, ktoré by mohlo v dôsledku konfliktu záujmov spochybniť nestrannosť a základný účel plnenia Dohody. Konflikt záujmov podľa predchádzajúcej vety, ako uprednostnenie osobného záujmu Predávajúceho  pred záujmom na riadnom plnení Dohody, môže vzniknúť najmä v dôsledku ekonomických záujmov, politických alebo národnostných preferencií, rodinných vzťahov, alebo vzťahov s blízkymi osobami alebo iného spojenia, resp. spoločných záujmov. Predávajúci sa zaväzuje bezodkladne písomne oznámiť Kupujúcemu vznik konfliktu záujmov a vykonať kroky na odstránenie akejkoľvek skutočnosti, ktorá by mohla byť považovaná za konflikt záujmov.</w:t>
      </w:r>
    </w:p>
    <w:p w:rsidR="003C0497" w:rsidRPr="00C56294" w:rsidRDefault="003C0497" w:rsidP="003C0497">
      <w:pPr>
        <w:pStyle w:val="Odsekzoznamu"/>
        <w:rPr>
          <w:rFonts w:ascii="Arial Narrow" w:hAnsi="Arial Narrow"/>
          <w:sz w:val="22"/>
          <w:szCs w:val="22"/>
        </w:rPr>
      </w:pPr>
    </w:p>
    <w:p w:rsidR="003C0497" w:rsidRPr="00C56294" w:rsidRDefault="003C0497" w:rsidP="003C0497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sa zaväzuje pri plnení Dohody dodržiavať platné a účinné všeobecne záväzné právne predpisy Slovenskej republiky ako aj záväzné právne akty Európskej únie (ďalej len "</w:t>
      </w:r>
      <w:r w:rsidRPr="00C56294">
        <w:rPr>
          <w:rFonts w:ascii="Arial Narrow" w:hAnsi="Arial Narrow"/>
          <w:b/>
          <w:sz w:val="22"/>
          <w:szCs w:val="22"/>
        </w:rPr>
        <w:t>EÚ</w:t>
      </w:r>
      <w:r w:rsidRPr="00C56294">
        <w:rPr>
          <w:rFonts w:ascii="Arial Narrow" w:hAnsi="Arial Narrow"/>
          <w:sz w:val="22"/>
          <w:szCs w:val="22"/>
        </w:rPr>
        <w:t>") v oblasti Štrukturálnych fondov EÚ a primerane v rozsahu vzťahujúcom sa na Predávajúceho aj rešpektovať ostatné pravidlá vydané na ich základe ( napr. Systém finančného riadenia štrukturálnych fondov, Kohézneho fondu a Európskeho námorného a rybárskeho fondu  na programové obdobie 2014 - 2020, Systém riadenia európskych štrukturálnych a investičných fondov na programové obdobie 2014-2020 a pod.). Za účelom preventívneho riešenia problémov spojených s refundáciou nákladov na realizáciu projektu môže Kupujúci aj vopred oznámiť Predávajúcemu informácie a pokyny, ktoré je v tomto ohľade nevyhnutné dodržiavať zo strany Predávajúceho (napr. požiadavky na špecifikáciu plnenia v Preberacích protokoloch alebo faktúrach Predávajúceho a pod ).</w:t>
      </w:r>
    </w:p>
    <w:p w:rsidR="003C0497" w:rsidRPr="00C56294" w:rsidRDefault="003C0497" w:rsidP="003C0497">
      <w:pPr>
        <w:pStyle w:val="Odsekzoznamu"/>
        <w:rPr>
          <w:rFonts w:ascii="Arial Narrow" w:hAnsi="Arial Narrow"/>
          <w:sz w:val="22"/>
          <w:szCs w:val="22"/>
        </w:rPr>
      </w:pPr>
    </w:p>
    <w:p w:rsidR="003C0497" w:rsidRPr="00C56294" w:rsidRDefault="003C0497" w:rsidP="003C0497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Predávajúci je povinný strpieť výkon kontroly/auditu súvisiaceho s plnením podľa tejto Dohody kedykoľvek počas platnosti a účinnosti Zmluvy o poskytnutí nenávratného finančného príspevku, na základe ktorej je financované dodanie Tovaru (ďalej aj len "</w:t>
      </w:r>
      <w:r w:rsidRPr="00C56294">
        <w:rPr>
          <w:rFonts w:ascii="Arial Narrow" w:hAnsi="Arial Narrow"/>
          <w:b/>
          <w:sz w:val="22"/>
          <w:szCs w:val="22"/>
        </w:rPr>
        <w:t>Zmluva o poskytnutí NFP</w:t>
      </w:r>
      <w:r w:rsidRPr="00C56294">
        <w:rPr>
          <w:rFonts w:ascii="Arial Narrow" w:hAnsi="Arial Narrow"/>
          <w:sz w:val="22"/>
          <w:szCs w:val="22"/>
        </w:rPr>
        <w:t>"),  a to zo strany oprávnených osôb na výkon tejto kontroly/auditu v zmysle príslušných právnych  predpisov Slovenskej republiky a Európskej únie, najmä zákona č. 292/2014 Z. z. o príspevku poskytovanom z európskych štrukturálnych a investičných fondov a o zmene a doplnení niektorých zákonov v znení neskorších predpisov a zákona č. 357/2015 Z. z. o finančnej kontrole a audite a o zmene a doplnení niektorých zákonov v znení neskorších predpisov a vyššie uvedenej Zmluvy o poskytnutí NFP a jej príloh vrátane Všeobecných zmluvných podmienok a poskytnúť im riadne a včas všetku potrebnú súčinnosť.</w:t>
      </w:r>
    </w:p>
    <w:p w:rsidR="003C0497" w:rsidRPr="00C56294" w:rsidRDefault="003C0497" w:rsidP="003C0497">
      <w:pPr>
        <w:pStyle w:val="Odsekzoznamu"/>
        <w:rPr>
          <w:rFonts w:ascii="Arial Narrow" w:hAnsi="Arial Narrow"/>
          <w:sz w:val="22"/>
          <w:szCs w:val="22"/>
        </w:rPr>
      </w:pPr>
    </w:p>
    <w:p w:rsidR="003C0497" w:rsidRPr="00C56294" w:rsidRDefault="003C0497" w:rsidP="003C0497">
      <w:pPr>
        <w:numPr>
          <w:ilvl w:val="1"/>
          <w:numId w:val="7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Oprávnenými osobami na výkon kontroly v zmysle vyššie uvedeného v bode 15.14. sú najmä: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a) Poskytovateľ NFP  a ním poverené osoby;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b) Útvar vnútorného auditu Riadiaceho orgánu alebo Sprostredkovateľského orgánu a nimi poverené osoby;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c) Najvyšší kontrolný úrad Slovenskej republiky, Úrad vládneho auditu, Certifikačný orgán a nimi poverené osoby;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d) Orgán auditu, jeho spolupracujúce orgány a osoby poverené na výkon kontroly/auditu;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e) Splnomocnení zástupcovia Európskej Komisie a Európskeho dvora audítorov;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f) Orgán zabezpečujúci za ochranu finančných záujmov Európskej únie;</w:t>
      </w:r>
    </w:p>
    <w:p w:rsidR="003C0497" w:rsidRPr="00C56294" w:rsidRDefault="003C0497" w:rsidP="003C0497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g) osoby prizvané orgánmi uvedenými v písm. a) až f) v súlade s príslušnými právnymi predpismi Slovenskej republiky a právnymi aktmi Európskej únie. </w:t>
      </w:r>
    </w:p>
    <w:p w:rsidR="00B937FA" w:rsidRPr="00C56294" w:rsidRDefault="00B937FA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Čl. XV</w:t>
      </w:r>
      <w:r w:rsidR="00BB6183" w:rsidRPr="00C56294">
        <w:rPr>
          <w:rFonts w:ascii="Arial Narrow" w:hAnsi="Arial Narrow"/>
          <w:b/>
          <w:sz w:val="22"/>
          <w:szCs w:val="22"/>
        </w:rPr>
        <w:t>I</w:t>
      </w:r>
    </w:p>
    <w:p w:rsidR="00F86806" w:rsidRPr="00C56294" w:rsidRDefault="00F86806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C56294">
        <w:rPr>
          <w:rFonts w:ascii="Arial Narrow" w:hAnsi="Arial Narrow"/>
          <w:b/>
          <w:sz w:val="22"/>
          <w:szCs w:val="22"/>
        </w:rPr>
        <w:t>ZÁVEREČNÉ USTANOVENIA A RIEŠENIE SPOROV</w:t>
      </w:r>
    </w:p>
    <w:p w:rsidR="00727307" w:rsidRPr="00C56294" w:rsidRDefault="00727307" w:rsidP="00F868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Táto Dohoda nadobúda platnosť dňom jej podpisu obidvoma </w:t>
      </w:r>
      <w:r w:rsidR="003070F5" w:rsidRPr="00C56294">
        <w:rPr>
          <w:rFonts w:ascii="Arial Narrow" w:hAnsi="Arial Narrow"/>
          <w:sz w:val="22"/>
          <w:szCs w:val="22"/>
          <w:lang w:val="sk-SK"/>
        </w:rPr>
        <w:t>Z</w:t>
      </w:r>
      <w:r w:rsidRPr="00C56294">
        <w:rPr>
          <w:rFonts w:ascii="Arial Narrow" w:hAnsi="Arial Narrow"/>
          <w:sz w:val="22"/>
          <w:szCs w:val="22"/>
        </w:rPr>
        <w:t>mluvnými stranami a účinnosť dňom nasledujúcim po dni jej zverejnenia v Centrálnom registri zmlúv</w:t>
      </w:r>
      <w:r w:rsidR="00B67130" w:rsidRPr="00C56294">
        <w:rPr>
          <w:rFonts w:ascii="Arial Narrow" w:hAnsi="Arial Narrow"/>
          <w:sz w:val="22"/>
          <w:szCs w:val="22"/>
          <w:lang w:val="sk-SK"/>
        </w:rPr>
        <w:t xml:space="preserve">, </w:t>
      </w:r>
      <w:bookmarkStart w:id="33" w:name="_Hlk519967447"/>
      <w:r w:rsidR="00B67130" w:rsidRPr="00C56294">
        <w:rPr>
          <w:rFonts w:ascii="Arial Narrow" w:hAnsi="Arial Narrow"/>
          <w:sz w:val="22"/>
          <w:szCs w:val="22"/>
        </w:rPr>
        <w:t>ktorý vedie Úrad vlády S</w:t>
      </w:r>
      <w:r w:rsidR="00903F16" w:rsidRPr="00C56294">
        <w:rPr>
          <w:rFonts w:ascii="Arial Narrow" w:hAnsi="Arial Narrow"/>
          <w:sz w:val="22"/>
          <w:szCs w:val="22"/>
          <w:lang w:val="sk-SK"/>
        </w:rPr>
        <w:t>lovenskej republiky</w:t>
      </w:r>
      <w:r w:rsidR="00B67130" w:rsidRPr="00C56294">
        <w:rPr>
          <w:rFonts w:ascii="Arial Narrow" w:hAnsi="Arial Narrow"/>
          <w:sz w:val="22"/>
          <w:szCs w:val="22"/>
        </w:rPr>
        <w:t>, a to v zmysle zákona § 47 a zákona č. 40/1964 Zb. Občiansky zákonník v znení neskorších predpisov</w:t>
      </w:r>
      <w:bookmarkEnd w:id="33"/>
      <w:r w:rsidRPr="00C56294">
        <w:rPr>
          <w:rFonts w:ascii="Arial Narrow" w:hAnsi="Arial Narrow"/>
          <w:sz w:val="22"/>
          <w:szCs w:val="22"/>
        </w:rPr>
        <w:t>. Dohodu zverejní Kupujúci.</w:t>
      </w:r>
    </w:p>
    <w:p w:rsidR="003C7CD5" w:rsidRPr="00C56294" w:rsidRDefault="003C7CD5" w:rsidP="003C7CD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vanish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Neoddeliteľnou súčasťou tejto Dohody je:</w:t>
      </w:r>
    </w:p>
    <w:p w:rsidR="00033414" w:rsidRPr="00C56294" w:rsidRDefault="00033414" w:rsidP="003C7CD5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:rsidR="00BB591F" w:rsidRPr="00C56294" w:rsidRDefault="00033414" w:rsidP="00BB591F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ab/>
      </w:r>
      <w:r w:rsidR="00BB591F" w:rsidRPr="00C56294">
        <w:rPr>
          <w:rFonts w:ascii="Arial Narrow" w:hAnsi="Arial Narrow"/>
          <w:sz w:val="22"/>
          <w:szCs w:val="22"/>
        </w:rPr>
        <w:t>Príloha č. 1:   Opis predmetu zákazky</w:t>
      </w:r>
      <w:r w:rsidR="00BB591F" w:rsidRPr="00C56294">
        <w:rPr>
          <w:rFonts w:ascii="Arial Narrow" w:hAnsi="Arial Narrow"/>
          <w:sz w:val="22"/>
          <w:szCs w:val="22"/>
          <w:lang w:val="sk-SK"/>
        </w:rPr>
        <w:t>, technické požiadavky</w:t>
      </w:r>
      <w:r w:rsidR="00BB591F" w:rsidRPr="00C56294">
        <w:rPr>
          <w:rFonts w:ascii="Arial Narrow" w:hAnsi="Arial Narrow"/>
          <w:sz w:val="22"/>
          <w:szCs w:val="22"/>
        </w:rPr>
        <w:t xml:space="preserve"> členený na: </w:t>
      </w:r>
    </w:p>
    <w:p w:rsidR="00BB591F" w:rsidRPr="00C56294" w:rsidRDefault="00BB591F" w:rsidP="00BB591F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ab/>
      </w:r>
      <w:r w:rsidR="002A3D08" w:rsidRPr="00C56294">
        <w:rPr>
          <w:rFonts w:ascii="Arial Narrow" w:hAnsi="Arial Narrow"/>
          <w:sz w:val="22"/>
          <w:szCs w:val="22"/>
          <w:lang w:val="sk-SK"/>
        </w:rPr>
        <w:t xml:space="preserve"> </w:t>
      </w:r>
      <w:r w:rsidRPr="00C56294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:rsidR="00BB591F" w:rsidRPr="00C56294" w:rsidRDefault="00BB591F" w:rsidP="00BB591F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                     </w:t>
      </w:r>
      <w:r w:rsidR="002A3D08" w:rsidRPr="00C56294">
        <w:rPr>
          <w:rFonts w:ascii="Arial Narrow" w:hAnsi="Arial Narrow"/>
          <w:sz w:val="22"/>
          <w:szCs w:val="22"/>
          <w:lang w:val="sk-SK"/>
        </w:rPr>
        <w:t xml:space="preserve">  </w:t>
      </w:r>
      <w:r w:rsidRPr="00C56294">
        <w:rPr>
          <w:rFonts w:ascii="Arial Narrow" w:hAnsi="Arial Narrow"/>
          <w:sz w:val="22"/>
          <w:szCs w:val="22"/>
        </w:rPr>
        <w:t>Príloha č. 1.B  -     Opis predmetu zákazky z ponuky Predávajúceho predloženej do</w:t>
      </w:r>
    </w:p>
    <w:p w:rsidR="00B67130" w:rsidRPr="00C56294" w:rsidRDefault="00BB591F" w:rsidP="00BB591F">
      <w:pPr>
        <w:pStyle w:val="Default"/>
        <w:ind w:left="567" w:hanging="1615"/>
        <w:jc w:val="both"/>
        <w:rPr>
          <w:rFonts w:ascii="Arial Narrow" w:hAnsi="Arial Narrow"/>
          <w:color w:val="auto"/>
          <w:sz w:val="22"/>
          <w:szCs w:val="22"/>
        </w:rPr>
      </w:pPr>
      <w:r w:rsidRPr="00C56294">
        <w:rPr>
          <w:rFonts w:ascii="Arial Narrow" w:hAnsi="Arial Narrow"/>
          <w:color w:val="auto"/>
          <w:sz w:val="22"/>
          <w:szCs w:val="22"/>
        </w:rPr>
        <w:lastRenderedPageBreak/>
        <w:t xml:space="preserve">                                                        </w:t>
      </w:r>
      <w:r w:rsidR="002A3D08" w:rsidRPr="00C56294">
        <w:rPr>
          <w:rFonts w:ascii="Arial Narrow" w:hAnsi="Arial Narrow"/>
          <w:color w:val="auto"/>
          <w:sz w:val="22"/>
          <w:szCs w:val="22"/>
        </w:rPr>
        <w:t xml:space="preserve">                              </w:t>
      </w:r>
      <w:r w:rsidRPr="00C56294">
        <w:rPr>
          <w:rFonts w:ascii="Arial Narrow" w:hAnsi="Arial Narrow"/>
          <w:color w:val="auto"/>
          <w:sz w:val="22"/>
          <w:szCs w:val="22"/>
        </w:rPr>
        <w:t>verejného obstarávania</w:t>
      </w:r>
      <w:r w:rsidR="00B67130" w:rsidRPr="00C56294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F86806" w:rsidRPr="00C56294" w:rsidRDefault="00F86806" w:rsidP="003C7CD5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405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 xml:space="preserve"> </w:t>
      </w:r>
      <w:r w:rsidR="004F283A" w:rsidRPr="00C56294">
        <w:rPr>
          <w:rFonts w:ascii="Arial Narrow" w:hAnsi="Arial Narrow"/>
          <w:sz w:val="22"/>
          <w:szCs w:val="22"/>
        </w:rPr>
        <w:tab/>
      </w:r>
      <w:r w:rsidRPr="00C56294">
        <w:rPr>
          <w:rFonts w:ascii="Arial Narrow" w:hAnsi="Arial Narrow"/>
          <w:sz w:val="22"/>
          <w:szCs w:val="22"/>
        </w:rPr>
        <w:t>Príloha č. 2</w:t>
      </w:r>
      <w:r w:rsidR="00EE1592" w:rsidRPr="00C56294">
        <w:rPr>
          <w:rFonts w:ascii="Arial Narrow" w:hAnsi="Arial Narrow"/>
          <w:sz w:val="22"/>
          <w:szCs w:val="22"/>
        </w:rPr>
        <w:t>:</w:t>
      </w:r>
      <w:r w:rsidR="00EE1592" w:rsidRPr="00C56294">
        <w:rPr>
          <w:rFonts w:ascii="Arial Narrow" w:hAnsi="Arial Narrow"/>
          <w:sz w:val="22"/>
          <w:szCs w:val="22"/>
          <w:lang w:val="sk-SK"/>
        </w:rPr>
        <w:tab/>
      </w:r>
      <w:r w:rsidRPr="00C56294">
        <w:rPr>
          <w:rFonts w:ascii="Arial Narrow" w:hAnsi="Arial Narrow"/>
          <w:sz w:val="22"/>
          <w:szCs w:val="22"/>
        </w:rPr>
        <w:t xml:space="preserve">Štruktúrovaný rozpočet ceny </w:t>
      </w:r>
    </w:p>
    <w:p w:rsidR="00F86806" w:rsidRPr="00C56294" w:rsidRDefault="00F86806" w:rsidP="003C7CD5">
      <w:pPr>
        <w:pStyle w:val="Odsekzoznamu"/>
        <w:tabs>
          <w:tab w:val="clear" w:pos="2160"/>
          <w:tab w:val="clear" w:pos="2880"/>
          <w:tab w:val="clear" w:pos="4500"/>
        </w:tabs>
        <w:ind w:left="567" w:firstLine="21"/>
        <w:jc w:val="both"/>
        <w:rPr>
          <w:rFonts w:ascii="Arial Narrow" w:hAnsi="Arial Narrow"/>
          <w:sz w:val="22"/>
          <w:szCs w:val="22"/>
          <w:lang w:val="sk-SK"/>
        </w:rPr>
      </w:pPr>
      <w:r w:rsidRPr="00C56294">
        <w:rPr>
          <w:rFonts w:ascii="Arial Narrow" w:hAnsi="Arial Narrow"/>
          <w:sz w:val="22"/>
          <w:szCs w:val="22"/>
        </w:rPr>
        <w:t>Príloha č. 3</w:t>
      </w:r>
      <w:r w:rsidR="00EE1592" w:rsidRPr="00C56294">
        <w:rPr>
          <w:rFonts w:ascii="Arial Narrow" w:hAnsi="Arial Narrow"/>
          <w:sz w:val="22"/>
          <w:szCs w:val="22"/>
        </w:rPr>
        <w:t>:</w:t>
      </w:r>
      <w:r w:rsidR="00EE1592" w:rsidRPr="00C56294">
        <w:rPr>
          <w:rFonts w:ascii="Arial Narrow" w:hAnsi="Arial Narrow"/>
          <w:sz w:val="22"/>
          <w:szCs w:val="22"/>
          <w:lang w:val="sk-SK"/>
        </w:rPr>
        <w:tab/>
      </w:r>
      <w:r w:rsidR="004F283A" w:rsidRPr="00C56294">
        <w:rPr>
          <w:rFonts w:ascii="Arial Narrow" w:hAnsi="Arial Narrow"/>
          <w:sz w:val="22"/>
          <w:szCs w:val="22"/>
          <w:lang w:val="sk-SK"/>
        </w:rPr>
        <w:t>Zoznam</w:t>
      </w:r>
      <w:r w:rsidRPr="00C56294">
        <w:rPr>
          <w:rFonts w:ascii="Arial Narrow" w:hAnsi="Arial Narrow"/>
          <w:sz w:val="22"/>
          <w:szCs w:val="22"/>
        </w:rPr>
        <w:t> subdodávateľo</w:t>
      </w:r>
      <w:r w:rsidR="004F283A" w:rsidRPr="00C56294">
        <w:rPr>
          <w:rFonts w:ascii="Arial Narrow" w:hAnsi="Arial Narrow"/>
          <w:sz w:val="22"/>
          <w:szCs w:val="22"/>
          <w:lang w:val="sk-SK"/>
        </w:rPr>
        <w:t>v</w:t>
      </w:r>
    </w:p>
    <w:p w:rsidR="003C7CD5" w:rsidRPr="00C56294" w:rsidRDefault="003C7CD5" w:rsidP="003C7CD5">
      <w:pPr>
        <w:pStyle w:val="Odsekzoznamu"/>
        <w:tabs>
          <w:tab w:val="clear" w:pos="2160"/>
          <w:tab w:val="clear" w:pos="2880"/>
          <w:tab w:val="clear" w:pos="4500"/>
        </w:tabs>
        <w:ind w:left="567" w:firstLine="21"/>
        <w:jc w:val="both"/>
        <w:rPr>
          <w:rFonts w:ascii="Arial Narrow" w:hAnsi="Arial Narrow"/>
          <w:sz w:val="22"/>
          <w:szCs w:val="22"/>
          <w:lang w:val="sk-SK"/>
        </w:rPr>
      </w:pPr>
    </w:p>
    <w:p w:rsidR="00F86806" w:rsidRPr="00C56294" w:rsidRDefault="00F60BB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  <w:lang w:val="sk-SK"/>
        </w:rPr>
        <w:t>T</w:t>
      </w:r>
      <w:r w:rsidR="00F86806" w:rsidRPr="00C56294">
        <w:rPr>
          <w:rFonts w:ascii="Arial Narrow" w:hAnsi="Arial Narrow"/>
          <w:sz w:val="22"/>
          <w:szCs w:val="22"/>
        </w:rPr>
        <w:t xml:space="preserve">áto Dohoda môže byť doplnená </w:t>
      </w:r>
      <w:r w:rsidR="00903F16" w:rsidRPr="00C56294">
        <w:rPr>
          <w:rFonts w:ascii="Arial Narrow" w:hAnsi="Arial Narrow"/>
          <w:sz w:val="22"/>
          <w:szCs w:val="22"/>
          <w:lang w:val="sk-SK"/>
        </w:rPr>
        <w:t>a/</w:t>
      </w:r>
      <w:r w:rsidR="00F86806" w:rsidRPr="00C56294">
        <w:rPr>
          <w:rFonts w:ascii="Arial Narrow" w:hAnsi="Arial Narrow"/>
          <w:sz w:val="22"/>
          <w:szCs w:val="22"/>
        </w:rPr>
        <w:t>alebo zmenená len písomnými, očíslovanými a </w:t>
      </w:r>
      <w:r w:rsidR="00714821" w:rsidRPr="00C56294">
        <w:rPr>
          <w:rFonts w:ascii="Arial Narrow" w:hAnsi="Arial Narrow"/>
          <w:sz w:val="22"/>
          <w:szCs w:val="22"/>
          <w:lang w:val="sk-SK"/>
        </w:rPr>
        <w:t>Z</w:t>
      </w:r>
      <w:r w:rsidR="00F86806" w:rsidRPr="00C56294">
        <w:rPr>
          <w:rFonts w:ascii="Arial Narrow" w:hAnsi="Arial Narrow"/>
          <w:sz w:val="22"/>
          <w:szCs w:val="22"/>
        </w:rPr>
        <w:t>mluvnými stranami podpísanými  dodatkami k tejto Dohode, ktoré sa stávajú neoddeliteľnou súčasťou tejto Dohody.</w:t>
      </w:r>
    </w:p>
    <w:p w:rsidR="003C7CD5" w:rsidRPr="00C56294" w:rsidRDefault="003C7CD5" w:rsidP="003C7CD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86806" w:rsidRPr="00C56294" w:rsidRDefault="00F8680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C56294">
        <w:rPr>
          <w:rFonts w:ascii="Arial Narrow" w:hAnsi="Arial Narrow"/>
          <w:sz w:val="22"/>
          <w:szCs w:val="22"/>
          <w:lang w:eastAsia="en-US"/>
        </w:rPr>
        <w:t xml:space="preserve">Práva a povinnosti </w:t>
      </w:r>
      <w:r w:rsidR="00714821" w:rsidRPr="00C56294">
        <w:rPr>
          <w:rFonts w:ascii="Arial Narrow" w:hAnsi="Arial Narrow"/>
          <w:sz w:val="22"/>
          <w:szCs w:val="22"/>
          <w:lang w:val="sk-SK" w:eastAsia="en-US"/>
        </w:rPr>
        <w:t>Z</w:t>
      </w:r>
      <w:r w:rsidRPr="00C56294">
        <w:rPr>
          <w:rFonts w:ascii="Arial Narrow" w:hAnsi="Arial Narrow"/>
          <w:sz w:val="22"/>
          <w:szCs w:val="22"/>
          <w:lang w:eastAsia="en-US"/>
        </w:rPr>
        <w:t xml:space="preserve">mluvných strán výslovne neupravené touto </w:t>
      </w:r>
      <w:r w:rsidR="00714821" w:rsidRPr="00C56294">
        <w:rPr>
          <w:rFonts w:ascii="Arial Narrow" w:hAnsi="Arial Narrow"/>
          <w:sz w:val="22"/>
          <w:szCs w:val="22"/>
          <w:lang w:val="sk-SK" w:eastAsia="en-US"/>
        </w:rPr>
        <w:t>Dohodou</w:t>
      </w:r>
      <w:r w:rsidRPr="00C56294">
        <w:rPr>
          <w:rFonts w:ascii="Arial Narrow" w:hAnsi="Arial Narrow"/>
          <w:sz w:val="22"/>
          <w:szCs w:val="22"/>
          <w:lang w:eastAsia="en-US"/>
        </w:rPr>
        <w:t xml:space="preserve"> sa riadia ustanoveniami Obchodného zákonníka a ostatných všeobecne záväzných právnych predpisov platných v Slovenskej republike. Prípadné spory, ktoré vzniknú z</w:t>
      </w:r>
      <w:r w:rsidR="0079236E" w:rsidRPr="00C56294">
        <w:rPr>
          <w:rFonts w:ascii="Arial Narrow" w:hAnsi="Arial Narrow"/>
          <w:sz w:val="22"/>
          <w:szCs w:val="22"/>
          <w:lang w:val="sk-SK" w:eastAsia="en-US"/>
        </w:rPr>
        <w:t> tejto Dohody</w:t>
      </w:r>
      <w:r w:rsidRPr="00C56294">
        <w:rPr>
          <w:rFonts w:ascii="Arial Narrow" w:hAnsi="Arial Narrow"/>
          <w:sz w:val="22"/>
          <w:szCs w:val="22"/>
          <w:lang w:eastAsia="en-US"/>
        </w:rPr>
        <w:t xml:space="preserve">, sa budú </w:t>
      </w:r>
      <w:r w:rsidR="00714821" w:rsidRPr="00C56294">
        <w:rPr>
          <w:rFonts w:ascii="Arial Narrow" w:hAnsi="Arial Narrow"/>
          <w:sz w:val="22"/>
          <w:szCs w:val="22"/>
          <w:lang w:val="sk-SK" w:eastAsia="en-US"/>
        </w:rPr>
        <w:t>Z</w:t>
      </w:r>
      <w:r w:rsidRPr="00C56294">
        <w:rPr>
          <w:rFonts w:ascii="Arial Narrow" w:hAnsi="Arial Narrow"/>
          <w:sz w:val="22"/>
          <w:szCs w:val="22"/>
          <w:lang w:eastAsia="en-US"/>
        </w:rPr>
        <w:t xml:space="preserve">mluvné strany snažiť riešiť predovšetkým formou dohody, ktorá musí mať písomnú formu a v prípade, že sa </w:t>
      </w:r>
      <w:r w:rsidR="00714821" w:rsidRPr="00C56294">
        <w:rPr>
          <w:rFonts w:ascii="Arial Narrow" w:hAnsi="Arial Narrow"/>
          <w:sz w:val="22"/>
          <w:szCs w:val="22"/>
          <w:lang w:val="sk-SK" w:eastAsia="en-US"/>
        </w:rPr>
        <w:t>Z</w:t>
      </w:r>
      <w:r w:rsidRPr="00C56294">
        <w:rPr>
          <w:rFonts w:ascii="Arial Narrow" w:hAnsi="Arial Narrow"/>
          <w:sz w:val="22"/>
          <w:szCs w:val="22"/>
          <w:lang w:eastAsia="en-US"/>
        </w:rPr>
        <w:t xml:space="preserve">mluvné strany nedohodnú, </w:t>
      </w:r>
      <w:bookmarkStart w:id="34" w:name="_Hlk520055483"/>
      <w:r w:rsidR="00903F16" w:rsidRPr="00C56294">
        <w:rPr>
          <w:rFonts w:ascii="Arial Narrow" w:hAnsi="Arial Narrow"/>
          <w:sz w:val="22"/>
          <w:szCs w:val="22"/>
          <w:lang w:eastAsia="en-US"/>
        </w:rPr>
        <w:t xml:space="preserve">všetky spory vzniknuté z tejto </w:t>
      </w:r>
      <w:r w:rsidR="00903F16" w:rsidRPr="00C56294">
        <w:rPr>
          <w:rFonts w:ascii="Arial Narrow" w:hAnsi="Arial Narrow"/>
          <w:sz w:val="22"/>
          <w:szCs w:val="22"/>
          <w:lang w:val="sk-SK" w:eastAsia="en-US"/>
        </w:rPr>
        <w:t>D</w:t>
      </w:r>
      <w:r w:rsidR="00903F16" w:rsidRPr="00C56294">
        <w:rPr>
          <w:rFonts w:ascii="Arial Narrow" w:hAnsi="Arial Narrow"/>
          <w:sz w:val="22"/>
          <w:szCs w:val="22"/>
          <w:lang w:eastAsia="en-US"/>
        </w:rPr>
        <w:t>ohody budú riešené na miestne a vecne príslušnom súde Slovenskej republiky podľa právneho poriadku Slovenskej republiky</w:t>
      </w:r>
      <w:bookmarkEnd w:id="34"/>
      <w:r w:rsidRPr="00C56294">
        <w:rPr>
          <w:rFonts w:ascii="Arial Narrow" w:hAnsi="Arial Narrow"/>
          <w:sz w:val="22"/>
          <w:szCs w:val="22"/>
          <w:lang w:eastAsia="en-US"/>
        </w:rPr>
        <w:t>.</w:t>
      </w:r>
    </w:p>
    <w:p w:rsidR="00E35A2A" w:rsidRPr="00C56294" w:rsidRDefault="00E35A2A" w:rsidP="00E35A2A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F86806" w:rsidRPr="00C56294" w:rsidRDefault="00F8680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C56294">
        <w:rPr>
          <w:rFonts w:ascii="Arial Narrow" w:hAnsi="Arial Narrow"/>
          <w:sz w:val="22"/>
          <w:szCs w:val="22"/>
        </w:rPr>
        <w:t xml:space="preserve">Táto Dohoda je vyhotovená v piatich </w:t>
      </w:r>
      <w:r w:rsidRPr="00C56294">
        <w:rPr>
          <w:rFonts w:ascii="Arial Narrow" w:hAnsi="Arial Narrow"/>
          <w:sz w:val="22"/>
          <w:szCs w:val="22"/>
          <w:lang w:val="sk-SK"/>
        </w:rPr>
        <w:t xml:space="preserve">(5) </w:t>
      </w:r>
      <w:r w:rsidRPr="00C56294">
        <w:rPr>
          <w:rFonts w:ascii="Arial Narrow" w:hAnsi="Arial Narrow"/>
          <w:sz w:val="22"/>
          <w:szCs w:val="22"/>
        </w:rPr>
        <w:t>vyhotoveniach s platnosťou originálu, pričom Predávajúci obdrží dve (2) vyhotovenia a Kupujúci obdrží tri (3) vyhotovenia.</w:t>
      </w:r>
    </w:p>
    <w:p w:rsidR="00E35A2A" w:rsidRPr="00C56294" w:rsidRDefault="00E35A2A" w:rsidP="00E35A2A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F86806" w:rsidRPr="0071650D" w:rsidRDefault="00F86806" w:rsidP="00091A54">
      <w:pPr>
        <w:pStyle w:val="Odsekzoznamu"/>
        <w:numPr>
          <w:ilvl w:val="1"/>
          <w:numId w:val="7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56294">
        <w:rPr>
          <w:rFonts w:ascii="Arial Narrow" w:hAnsi="Arial Narrow"/>
          <w:sz w:val="22"/>
          <w:szCs w:val="22"/>
        </w:rPr>
        <w:t>Zmluvné strany vyhlasujú, že vôľa prejavená v tejto Dohode je slobodná, vážna</w:t>
      </w:r>
      <w:r w:rsidRPr="0071650D">
        <w:rPr>
          <w:rFonts w:ascii="Arial Narrow" w:hAnsi="Arial Narrow"/>
          <w:sz w:val="22"/>
          <w:szCs w:val="22"/>
        </w:rPr>
        <w:t>, bez  omylu  v osobe  alebo  predmete  Dohody  a že túto Dohodu neuzavreli ani v tiesni ani za nápadne nevýhodných podmienok, čo potvrdzujú podpisom tejto Dohody.</w:t>
      </w:r>
    </w:p>
    <w:p w:rsidR="00F86806" w:rsidRDefault="00F86806" w:rsidP="003C7CD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033414" w:rsidRDefault="00033414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033414" w:rsidRDefault="00033414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033414" w:rsidRDefault="00033414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F86806" w:rsidRPr="0060143A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86129B">
        <w:rPr>
          <w:rFonts w:ascii="Arial Narrow" w:hAnsi="Arial Narrow"/>
          <w:sz w:val="22"/>
          <w:szCs w:val="22"/>
        </w:rPr>
        <w:t xml:space="preserve">Horný Smokovec </w:t>
      </w:r>
      <w:r w:rsidRPr="0060143A">
        <w:rPr>
          <w:rFonts w:ascii="Arial Narrow" w:hAnsi="Arial Narrow"/>
          <w:sz w:val="22"/>
          <w:szCs w:val="22"/>
        </w:rPr>
        <w:t xml:space="preserve"> dňa ...........................                      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......................... dňa ......................... 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 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F86806" w:rsidRPr="000D6E10" w:rsidRDefault="0086129B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="00F86806">
        <w:rPr>
          <w:rFonts w:ascii="Arial Narrow" w:hAnsi="Arial Narrow"/>
          <w:sz w:val="22"/>
          <w:szCs w:val="22"/>
        </w:rPr>
        <w:t>z</w:t>
      </w:r>
      <w:r w:rsidR="00F86806" w:rsidRPr="000D6E10">
        <w:rPr>
          <w:rFonts w:ascii="Arial Narrow" w:hAnsi="Arial Narrow"/>
          <w:sz w:val="22"/>
          <w:szCs w:val="22"/>
        </w:rPr>
        <w:t>a Kupujúceho:</w:t>
      </w:r>
      <w:r w:rsidR="00F86806" w:rsidRPr="000D6E10">
        <w:rPr>
          <w:rFonts w:ascii="Arial Narrow" w:hAnsi="Arial Narrow"/>
          <w:sz w:val="22"/>
          <w:szCs w:val="22"/>
        </w:rPr>
        <w:tab/>
      </w:r>
      <w:r w:rsidR="00F86806" w:rsidRPr="000D6E10">
        <w:rPr>
          <w:rFonts w:ascii="Arial Narrow" w:hAnsi="Arial Narrow"/>
          <w:sz w:val="22"/>
          <w:szCs w:val="22"/>
        </w:rPr>
        <w:tab/>
      </w:r>
      <w:r w:rsidR="00F86806" w:rsidRPr="000D6E10">
        <w:rPr>
          <w:rFonts w:ascii="Arial Narrow" w:hAnsi="Arial Narrow"/>
          <w:sz w:val="22"/>
          <w:szCs w:val="22"/>
        </w:rPr>
        <w:tab/>
      </w:r>
      <w:r w:rsidR="00F86806" w:rsidRPr="000D6E10">
        <w:rPr>
          <w:rFonts w:ascii="Arial Narrow" w:hAnsi="Arial Narrow"/>
          <w:sz w:val="22"/>
          <w:szCs w:val="22"/>
        </w:rPr>
        <w:tab/>
        <w:t xml:space="preserve">                        </w:t>
      </w:r>
      <w:r w:rsidR="00F86806">
        <w:rPr>
          <w:rFonts w:ascii="Arial Narrow" w:hAnsi="Arial Narrow"/>
          <w:sz w:val="22"/>
          <w:szCs w:val="22"/>
        </w:rPr>
        <w:t xml:space="preserve">    </w:t>
      </w:r>
      <w:r w:rsidR="00F86806" w:rsidRPr="000D6E10">
        <w:rPr>
          <w:rFonts w:ascii="Arial Narrow" w:hAnsi="Arial Narrow"/>
          <w:sz w:val="22"/>
          <w:szCs w:val="22"/>
        </w:rPr>
        <w:t>za Predávajúceho :</w:t>
      </w:r>
      <w:r w:rsidR="00F86806" w:rsidRPr="000D6E10">
        <w:rPr>
          <w:rFonts w:ascii="Arial Narrow" w:hAnsi="Arial Narrow"/>
          <w:sz w:val="22"/>
          <w:szCs w:val="22"/>
        </w:rPr>
        <w:tab/>
      </w:r>
    </w:p>
    <w:p w:rsidR="00F86806" w:rsidRPr="000D6E10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F86806" w:rsidRPr="000D6E10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F86806" w:rsidRPr="000D6E10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  <w:t>___</w:t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  <w:t>_________________________</w:t>
      </w:r>
      <w:r w:rsidRPr="000D6E10">
        <w:rPr>
          <w:rFonts w:ascii="Arial Narrow" w:hAnsi="Arial Narrow"/>
          <w:sz w:val="22"/>
          <w:szCs w:val="22"/>
        </w:rPr>
        <w:tab/>
      </w:r>
      <w:r w:rsidRPr="000D6E10">
        <w:rPr>
          <w:rFonts w:ascii="Arial Narrow" w:hAnsi="Arial Narrow"/>
          <w:sz w:val="22"/>
          <w:szCs w:val="22"/>
        </w:rPr>
        <w:tab/>
      </w:r>
      <w:r w:rsidRPr="000D6E10">
        <w:rPr>
          <w:rFonts w:ascii="Arial Narrow" w:hAnsi="Arial Narrow"/>
          <w:sz w:val="22"/>
          <w:szCs w:val="22"/>
        </w:rPr>
        <w:tab/>
        <w:t xml:space="preserve">   </w:t>
      </w:r>
      <w:r>
        <w:rPr>
          <w:rFonts w:ascii="Arial Narrow" w:hAnsi="Arial Narrow"/>
          <w:sz w:val="22"/>
          <w:szCs w:val="22"/>
        </w:rPr>
        <w:t xml:space="preserve">           </w:t>
      </w:r>
      <w:r w:rsidRPr="000D6E10">
        <w:rPr>
          <w:rFonts w:ascii="Arial Narrow" w:hAnsi="Arial Narrow"/>
          <w:b/>
          <w:sz w:val="22"/>
          <w:szCs w:val="22"/>
        </w:rPr>
        <w:t>___</w:t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</w:r>
      <w:r w:rsidRPr="000D6E10">
        <w:rPr>
          <w:rFonts w:ascii="Arial Narrow" w:hAnsi="Arial Narrow"/>
          <w:b/>
          <w:sz w:val="22"/>
          <w:szCs w:val="22"/>
        </w:rPr>
        <w:softHyphen/>
        <w:t>_________________________</w:t>
      </w:r>
    </w:p>
    <w:p w:rsidR="00F86806" w:rsidRPr="000D6E10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0D6E10">
        <w:rPr>
          <w:rFonts w:ascii="Arial Narrow" w:hAnsi="Arial Narrow"/>
          <w:sz w:val="22"/>
          <w:szCs w:val="22"/>
        </w:rPr>
        <w:t xml:space="preserve">          </w:t>
      </w:r>
      <w:bookmarkStart w:id="35" w:name="_Hlk519967786"/>
      <w:r w:rsidR="0086129B">
        <w:rPr>
          <w:rFonts w:ascii="Arial Narrow" w:hAnsi="Arial Narrow"/>
          <w:sz w:val="22"/>
          <w:szCs w:val="22"/>
        </w:rPr>
        <w:t>Horská záchranná služba</w:t>
      </w:r>
      <w:r w:rsidRPr="000D6E10">
        <w:rPr>
          <w:rFonts w:ascii="Arial Narrow" w:hAnsi="Arial Narrow"/>
          <w:sz w:val="22"/>
          <w:szCs w:val="22"/>
        </w:rPr>
        <w:t xml:space="preserve">    </w:t>
      </w:r>
    </w:p>
    <w:p w:rsidR="00F86806" w:rsidRDefault="00F86806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0D6E10">
        <w:rPr>
          <w:rFonts w:ascii="Arial Narrow" w:hAnsi="Arial Narrow"/>
          <w:sz w:val="22"/>
          <w:szCs w:val="22"/>
        </w:rPr>
        <w:t xml:space="preserve">         </w:t>
      </w:r>
      <w:r w:rsidR="0086129B">
        <w:rPr>
          <w:rFonts w:ascii="Arial Narrow" w:hAnsi="Arial Narrow"/>
          <w:sz w:val="22"/>
          <w:szCs w:val="22"/>
        </w:rPr>
        <w:t>Plk. Ing. Jozef Janiga</w:t>
      </w:r>
      <w:r w:rsidRPr="000D6E10">
        <w:rPr>
          <w:rFonts w:ascii="Arial Narrow" w:hAnsi="Arial Narrow"/>
          <w:sz w:val="22"/>
          <w:szCs w:val="22"/>
        </w:rPr>
        <w:t xml:space="preserve"> </w:t>
      </w:r>
    </w:p>
    <w:p w:rsidR="00F86806" w:rsidRDefault="0086129B" w:rsidP="00F868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 xml:space="preserve">                       riaditeľ</w:t>
      </w:r>
      <w:bookmarkEnd w:id="35"/>
    </w:p>
    <w:p w:rsidR="001B1056" w:rsidRDefault="001B1056" w:rsidP="001B105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</w:p>
    <w:p w:rsidR="001B1056" w:rsidRDefault="001B1056" w:rsidP="001B105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</w:p>
    <w:p w:rsidR="00033414" w:rsidRDefault="00033414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033414" w:rsidRDefault="00033414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D952A1" w:rsidRDefault="00D952A1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D952A1" w:rsidRDefault="00D952A1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B37D18" w:rsidRDefault="00B37D18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E35A2A" w:rsidRDefault="00E35A2A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8439BE" w:rsidRDefault="008439BE" w:rsidP="00E919D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0A5864" w:rsidRPr="007D1EE3" w:rsidRDefault="000A5864" w:rsidP="000A5864">
      <w:pPr>
        <w:jc w:val="right"/>
        <w:rPr>
          <w:rFonts w:ascii="Arial Narrow" w:hAnsi="Arial Narrow" w:cs="Arial Narrow"/>
        </w:rPr>
      </w:pPr>
      <w:bookmarkStart w:id="36" w:name="_Hlk519967853"/>
      <w:r w:rsidRPr="007D1EE3">
        <w:rPr>
          <w:rFonts w:ascii="Arial Narrow" w:hAnsi="Arial Narrow" w:cs="Arial Narrow"/>
        </w:rPr>
        <w:lastRenderedPageBreak/>
        <w:t>Rámcová dohoda</w:t>
      </w:r>
    </w:p>
    <w:p w:rsidR="000A5864" w:rsidRPr="007D1EE3" w:rsidRDefault="000A5864" w:rsidP="000A5864">
      <w:pPr>
        <w:jc w:val="right"/>
        <w:rPr>
          <w:rFonts w:ascii="Arial Narrow" w:hAnsi="Arial Narrow" w:cs="Arial Narrow"/>
        </w:rPr>
      </w:pPr>
      <w:r w:rsidRPr="007D1EE3">
        <w:rPr>
          <w:rFonts w:ascii="Arial Narrow" w:hAnsi="Arial Narrow" w:cs="Arial Narrow"/>
        </w:rPr>
        <w:t>Príloha č. 3</w:t>
      </w:r>
    </w:p>
    <w:p w:rsidR="000A5864" w:rsidRPr="007D1EE3" w:rsidRDefault="000A5864" w:rsidP="000A5864">
      <w:pPr>
        <w:jc w:val="center"/>
        <w:rPr>
          <w:rFonts w:ascii="Arial Narrow" w:hAnsi="Arial Narrow"/>
          <w:b/>
          <w:sz w:val="24"/>
          <w:szCs w:val="24"/>
        </w:rPr>
      </w:pPr>
      <w:r w:rsidRPr="007D1EE3">
        <w:rPr>
          <w:rFonts w:ascii="Arial Narrow" w:hAnsi="Arial Narrow"/>
          <w:b/>
          <w:sz w:val="24"/>
          <w:szCs w:val="24"/>
        </w:rPr>
        <w:t>Zoznam subdodávateľov</w:t>
      </w: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  <w:b/>
        </w:rPr>
      </w:pPr>
      <w:r w:rsidRPr="007D1EE3">
        <w:rPr>
          <w:rFonts w:ascii="Arial Narrow" w:hAnsi="Arial Narrow"/>
          <w:b/>
        </w:rPr>
        <w:t>Identifikácia Predávajúceho</w:t>
      </w: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Obchodné meno:</w:t>
      </w: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Sídlo:</w:t>
      </w: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IČO:</w:t>
      </w: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Predávajúci má v úmysle zadať plnenie, ktoré je predmetom Rámcovej dohody nasledovným subdodávateľom</w:t>
      </w: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0A5864" w:rsidRPr="007D1EE3" w:rsidTr="005E791D">
        <w:tc>
          <w:tcPr>
            <w:tcW w:w="18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  <w:b/>
              </w:rPr>
            </w:pPr>
            <w:r w:rsidRPr="007D1EE3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  <w:b/>
              </w:rPr>
            </w:pPr>
            <w:r w:rsidRPr="007D1EE3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  <w:b/>
              </w:rPr>
            </w:pPr>
            <w:r w:rsidRPr="007D1EE3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  <w:b/>
              </w:rPr>
            </w:pPr>
            <w:r w:rsidRPr="007D1EE3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0A5864" w:rsidRPr="007D1EE3" w:rsidTr="005E791D">
        <w:tc>
          <w:tcPr>
            <w:tcW w:w="18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</w:tr>
      <w:tr w:rsidR="000A5864" w:rsidRPr="007D1EE3" w:rsidTr="005E791D">
        <w:tc>
          <w:tcPr>
            <w:tcW w:w="18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</w:tr>
      <w:tr w:rsidR="000A5864" w:rsidRPr="007D1EE3" w:rsidTr="005E791D">
        <w:tc>
          <w:tcPr>
            <w:tcW w:w="18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0A5864" w:rsidRPr="007D1EE3" w:rsidRDefault="000A5864" w:rsidP="00641740">
            <w:pPr>
              <w:rPr>
                <w:rFonts w:ascii="Arial Narrow" w:hAnsi="Arial Narrow"/>
              </w:rPr>
            </w:pPr>
          </w:p>
        </w:tc>
      </w:tr>
    </w:tbl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V </w:t>
      </w:r>
      <w:r w:rsidRPr="007D1EE3">
        <w:rPr>
          <w:rFonts w:ascii="Arial Narrow" w:hAnsi="Arial Narrow"/>
          <w:i/>
          <w:highlight w:val="yellow"/>
        </w:rPr>
        <w:t>(doplniť miesto)</w:t>
      </w:r>
      <w:r w:rsidRPr="007D1EE3">
        <w:rPr>
          <w:rFonts w:ascii="Arial Narrow" w:hAnsi="Arial Narrow"/>
          <w:i/>
        </w:rPr>
        <w:t xml:space="preserve">, </w:t>
      </w:r>
      <w:r w:rsidRPr="007D1EE3">
        <w:rPr>
          <w:rFonts w:ascii="Arial Narrow" w:hAnsi="Arial Narrow"/>
        </w:rPr>
        <w:t xml:space="preserve">dňa </w:t>
      </w:r>
      <w:r w:rsidRPr="007D1EE3">
        <w:rPr>
          <w:rFonts w:ascii="Arial Narrow" w:hAnsi="Arial Narrow"/>
          <w:i/>
          <w:highlight w:val="yellow"/>
        </w:rPr>
        <w:t>(doplniť dátum)</w:t>
      </w:r>
    </w:p>
    <w:p w:rsidR="000A5864" w:rsidRPr="007D1EE3" w:rsidRDefault="000A5864" w:rsidP="000A5864">
      <w:pPr>
        <w:rPr>
          <w:rFonts w:ascii="Arial Narrow" w:hAnsi="Arial Narrow"/>
        </w:rPr>
      </w:pPr>
    </w:p>
    <w:p w:rsidR="000A5864" w:rsidRPr="007D1EE3" w:rsidRDefault="000A5864" w:rsidP="000A5864">
      <w:pPr>
        <w:rPr>
          <w:rFonts w:ascii="Arial Narrow" w:hAnsi="Arial Narrow"/>
        </w:rPr>
      </w:pPr>
      <w:r w:rsidRPr="007D1EE3">
        <w:rPr>
          <w:rFonts w:ascii="Arial Narrow" w:hAnsi="Arial Narrow"/>
        </w:rPr>
        <w:t>____________________________</w:t>
      </w:r>
    </w:p>
    <w:p w:rsidR="000A5864" w:rsidRPr="007D1EE3" w:rsidRDefault="00E7760E" w:rsidP="000A5864">
      <w:pPr>
        <w:rPr>
          <w:rFonts w:ascii="Arial Narrow" w:hAnsi="Arial Narrow"/>
          <w:i/>
        </w:rPr>
      </w:pPr>
      <w:r w:rsidRPr="007D1EE3">
        <w:rPr>
          <w:rFonts w:ascii="Arial Narrow" w:hAnsi="Arial Narrow"/>
          <w:i/>
          <w:highlight w:val="yellow"/>
        </w:rPr>
        <w:t>Meno, priezvisko</w:t>
      </w:r>
      <w:r w:rsidR="000A5864" w:rsidRPr="007D1EE3">
        <w:rPr>
          <w:rFonts w:ascii="Arial Narrow" w:hAnsi="Arial Narrow"/>
          <w:i/>
          <w:highlight w:val="yellow"/>
        </w:rPr>
        <w:t xml:space="preserve"> a podpis osoby oprávnenej konať za Predávajúceho</w:t>
      </w:r>
    </w:p>
    <w:p w:rsidR="000A5864" w:rsidRPr="007D1EE3" w:rsidRDefault="000A5864" w:rsidP="000A5864">
      <w:pPr>
        <w:jc w:val="center"/>
        <w:rPr>
          <w:rFonts w:ascii="Arial Narrow" w:hAnsi="Arial Narrow" w:cs="Arial Narrow"/>
          <w:sz w:val="24"/>
          <w:szCs w:val="24"/>
        </w:rPr>
      </w:pPr>
    </w:p>
    <w:bookmarkEnd w:id="36"/>
    <w:p w:rsidR="00D952A1" w:rsidRPr="007D1EE3" w:rsidRDefault="00D952A1" w:rsidP="0079236E">
      <w:pPr>
        <w:jc w:val="center"/>
        <w:rPr>
          <w:rFonts w:ascii="Arial Narrow" w:hAnsi="Arial Narrow" w:cs="Arial"/>
          <w:sz w:val="22"/>
          <w:szCs w:val="22"/>
        </w:rPr>
      </w:pPr>
    </w:p>
    <w:p w:rsidR="00D952A1" w:rsidRPr="007D1EE3" w:rsidRDefault="00D952A1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D952A1" w:rsidRDefault="00D952A1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5A2ED0" w:rsidRDefault="005A2ED0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5A2ED0" w:rsidRDefault="005A2ED0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E35A2A" w:rsidRDefault="00E35A2A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p w:rsidR="008439BE" w:rsidRDefault="008439BE" w:rsidP="00B937F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b/>
          <w:sz w:val="22"/>
          <w:szCs w:val="22"/>
        </w:rPr>
      </w:pPr>
    </w:p>
    <w:sectPr w:rsidR="008439BE" w:rsidSect="000F453D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AE8" w:rsidRDefault="00533AE8">
      <w:r>
        <w:separator/>
      </w:r>
    </w:p>
  </w:endnote>
  <w:endnote w:type="continuationSeparator" w:id="0">
    <w:p w:rsidR="00533AE8" w:rsidRDefault="0053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293E" w:rsidRPr="00166CC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76293E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Cs w:val="14"/>
        <w:lang w:val="sk-SK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C114F">
      <w:rPr>
        <w:rStyle w:val="slostrany"/>
        <w:rFonts w:ascii="Arial Narrow" w:hAnsi="Arial Narrow" w:cs="Arial"/>
        <w:color w:val="000000"/>
        <w:szCs w:val="14"/>
      </w:rPr>
      <w:t>19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  <w:p w:rsidR="00B37D18" w:rsidRPr="00536753" w:rsidRDefault="00B37D18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AE8" w:rsidRDefault="00533AE8">
      <w:r>
        <w:separator/>
      </w:r>
    </w:p>
  </w:footnote>
  <w:footnote w:type="continuationSeparator" w:id="0">
    <w:p w:rsidR="00533AE8" w:rsidRDefault="00533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>
    <w:pPr>
      <w:numPr>
        <w:ins w:id="37" w:author="Adrika" w:date="2005-03-03T15:40:00Z"/>
      </w:numPr>
    </w:pPr>
  </w:p>
  <w:p w:rsidR="0076293E" w:rsidRDefault="0076293E">
    <w:pPr>
      <w:numPr>
        <w:ins w:id="38" w:author="Adrika" w:date="2005-03-03T15:40:00Z"/>
      </w:numPr>
    </w:pPr>
  </w:p>
  <w:p w:rsidR="0076293E" w:rsidRDefault="0076293E">
    <w:pPr>
      <w:numPr>
        <w:ins w:id="39" w:author="Adrika" w:date="2005-03-03T15:40:00Z"/>
      </w:numPr>
    </w:pPr>
  </w:p>
  <w:p w:rsidR="0076293E" w:rsidRDefault="0076293E">
    <w:pPr>
      <w:numPr>
        <w:ins w:id="40" w:author="Adrika" w:date="2005-03-03T15:40:00Z"/>
      </w:numPr>
    </w:pPr>
  </w:p>
  <w:p w:rsidR="0076293E" w:rsidRDefault="0076293E">
    <w:pPr>
      <w:numPr>
        <w:ins w:id="41" w:author="Adrika" w:date="2005-03-03T15:40:00Z"/>
      </w:numPr>
    </w:pPr>
  </w:p>
  <w:p w:rsidR="0076293E" w:rsidRDefault="0076293E">
    <w:pPr>
      <w:numPr>
        <w:ins w:id="42" w:author="Adrika" w:date="2005-03-03T15:40:00Z"/>
      </w:numPr>
    </w:pPr>
  </w:p>
  <w:p w:rsidR="0076293E" w:rsidRDefault="0076293E">
    <w:pPr>
      <w:numPr>
        <w:ins w:id="43" w:author="Adrika" w:date="2005-03-03T15:40:00Z"/>
      </w:numPr>
    </w:pPr>
  </w:p>
  <w:p w:rsidR="0076293E" w:rsidRDefault="0076293E">
    <w:pPr>
      <w:numPr>
        <w:ins w:id="44" w:author="Adrika" w:date="2005-03-03T15:40:00Z"/>
      </w:numPr>
    </w:pPr>
  </w:p>
  <w:p w:rsidR="0076293E" w:rsidRDefault="0076293E">
    <w:pPr>
      <w:numPr>
        <w:ins w:id="45" w:author="Adrika" w:date="2005-03-03T15:40:00Z"/>
      </w:numPr>
    </w:pPr>
  </w:p>
  <w:p w:rsidR="0076293E" w:rsidRDefault="0076293E">
    <w:pPr>
      <w:numPr>
        <w:ins w:id="46" w:author="Adrika" w:date="2005-03-03T15:40:00Z"/>
      </w:numPr>
    </w:pPr>
  </w:p>
  <w:p w:rsidR="0076293E" w:rsidRDefault="0076293E">
    <w:pPr>
      <w:numPr>
        <w:ins w:id="47" w:author="Adrika" w:date="2005-03-03T15:40:00Z"/>
      </w:numPr>
    </w:pPr>
  </w:p>
  <w:p w:rsidR="0076293E" w:rsidRDefault="0076293E">
    <w:pPr>
      <w:numPr>
        <w:ins w:id="48" w:author="Adrika" w:date="2005-03-03T15:40:00Z"/>
      </w:numPr>
    </w:pPr>
  </w:p>
  <w:p w:rsidR="0076293E" w:rsidRDefault="0076293E">
    <w:pPr>
      <w:numPr>
        <w:ins w:id="49" w:author="Adrika" w:date="2005-03-03T15:40:00Z"/>
      </w:numPr>
    </w:pPr>
  </w:p>
  <w:p w:rsidR="0076293E" w:rsidRDefault="0076293E">
    <w:pPr>
      <w:numPr>
        <w:ins w:id="50" w:author="Adrika" w:date="2005-03-03T15:40:00Z"/>
      </w:numPr>
    </w:pPr>
  </w:p>
  <w:p w:rsidR="0076293E" w:rsidRDefault="0076293E">
    <w:pPr>
      <w:numPr>
        <w:ins w:id="51" w:author="Adrika" w:date="2005-03-03T15:40:00Z"/>
      </w:numPr>
    </w:pPr>
  </w:p>
  <w:p w:rsidR="0076293E" w:rsidRDefault="0076293E">
    <w:pPr>
      <w:numPr>
        <w:ins w:id="52" w:author="Unknown"/>
      </w:numPr>
    </w:pPr>
  </w:p>
  <w:p w:rsidR="0076293E" w:rsidRDefault="0076293E">
    <w:pPr>
      <w:numPr>
        <w:ins w:id="53" w:author="Unknown"/>
      </w:numPr>
    </w:pPr>
  </w:p>
  <w:p w:rsidR="0076293E" w:rsidRDefault="0076293E">
    <w:pPr>
      <w:numPr>
        <w:ins w:id="54" w:author="Unknown"/>
      </w:numPr>
    </w:pPr>
  </w:p>
  <w:p w:rsidR="0076293E" w:rsidRDefault="0076293E">
    <w:pPr>
      <w:numPr>
        <w:ins w:id="55" w:author="Unknown"/>
      </w:numPr>
    </w:pPr>
  </w:p>
  <w:p w:rsidR="0076293E" w:rsidRDefault="0076293E">
    <w:pPr>
      <w:numPr>
        <w:ins w:id="56" w:author="Unknown"/>
      </w:numPr>
    </w:pPr>
  </w:p>
  <w:p w:rsidR="0076293E" w:rsidRDefault="0076293E">
    <w:pPr>
      <w:numPr>
        <w:ins w:id="57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0F453D" w:rsidRDefault="0076293E" w:rsidP="00FF4E63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636395"/>
    <w:multiLevelType w:val="hybridMultilevel"/>
    <w:tmpl w:val="4268077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72937"/>
    <w:multiLevelType w:val="hybridMultilevel"/>
    <w:tmpl w:val="71D43E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B40EB7"/>
    <w:multiLevelType w:val="multilevel"/>
    <w:tmpl w:val="5CF484E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946E18"/>
    <w:multiLevelType w:val="multilevel"/>
    <w:tmpl w:val="A48AB4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927352"/>
    <w:multiLevelType w:val="hybridMultilevel"/>
    <w:tmpl w:val="FC0848D2"/>
    <w:lvl w:ilvl="0" w:tplc="041B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D585FB1"/>
    <w:multiLevelType w:val="multilevel"/>
    <w:tmpl w:val="AAEA7C86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24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9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957EE2"/>
    <w:multiLevelType w:val="multilevel"/>
    <w:tmpl w:val="89086F66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36CB5163"/>
    <w:multiLevelType w:val="multilevel"/>
    <w:tmpl w:val="D48EDC9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372B2A20"/>
    <w:multiLevelType w:val="multilevel"/>
    <w:tmpl w:val="DED4F742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39A663C0"/>
    <w:multiLevelType w:val="multilevel"/>
    <w:tmpl w:val="03C4E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A0E69DA"/>
    <w:multiLevelType w:val="multilevel"/>
    <w:tmpl w:val="ED162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8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0F95D36"/>
    <w:multiLevelType w:val="multilevel"/>
    <w:tmpl w:val="A97A274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 Narrow" w:hAnsi="Arial Narrow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3" w15:restartNumberingAfterBreak="0">
    <w:nsid w:val="42A74456"/>
    <w:multiLevelType w:val="hybridMultilevel"/>
    <w:tmpl w:val="ACC807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3C1770"/>
    <w:multiLevelType w:val="hybridMultilevel"/>
    <w:tmpl w:val="C0CAA53A"/>
    <w:lvl w:ilvl="0" w:tplc="041B000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</w:abstractNum>
  <w:abstractNum w:abstractNumId="46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D4801AC"/>
    <w:multiLevelType w:val="hybridMultilevel"/>
    <w:tmpl w:val="90626716"/>
    <w:lvl w:ilvl="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862AB2"/>
    <w:multiLevelType w:val="multilevel"/>
    <w:tmpl w:val="B2168FD0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B4075E9"/>
    <w:multiLevelType w:val="multilevel"/>
    <w:tmpl w:val="83E8F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  <w:b/>
      </w:rPr>
    </w:lvl>
  </w:abstractNum>
  <w:abstractNum w:abstractNumId="58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1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125657"/>
    <w:multiLevelType w:val="multilevel"/>
    <w:tmpl w:val="89DE73A4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9E12922"/>
    <w:multiLevelType w:val="multilevel"/>
    <w:tmpl w:val="32B015BC"/>
    <w:lvl w:ilvl="0">
      <w:start w:val="1"/>
      <w:numFmt w:val="decimal"/>
      <w:lvlText w:val="%1."/>
      <w:lvlJc w:val="left"/>
      <w:pPr>
        <w:ind w:left="3695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9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0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05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4055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44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15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75" w:hanging="1440"/>
      </w:pPr>
      <w:rPr>
        <w:rFonts w:cs="Times New Roman" w:hint="default"/>
        <w:b/>
      </w:rPr>
    </w:lvl>
  </w:abstractNum>
  <w:abstractNum w:abstractNumId="66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CB40D73"/>
    <w:multiLevelType w:val="multilevel"/>
    <w:tmpl w:val="218EA0BA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64"/>
  </w:num>
  <w:num w:numId="3">
    <w:abstractNumId w:val="12"/>
  </w:num>
  <w:num w:numId="4">
    <w:abstractNumId w:val="51"/>
  </w:num>
  <w:num w:numId="5">
    <w:abstractNumId w:val="44"/>
  </w:num>
  <w:num w:numId="6">
    <w:abstractNumId w:val="67"/>
  </w:num>
  <w:num w:numId="7">
    <w:abstractNumId w:val="5"/>
  </w:num>
  <w:num w:numId="8">
    <w:abstractNumId w:val="75"/>
  </w:num>
  <w:num w:numId="9">
    <w:abstractNumId w:val="39"/>
  </w:num>
  <w:num w:numId="10">
    <w:abstractNumId w:val="71"/>
  </w:num>
  <w:num w:numId="11">
    <w:abstractNumId w:val="62"/>
  </w:num>
  <w:num w:numId="12">
    <w:abstractNumId w:val="43"/>
  </w:num>
  <w:num w:numId="13">
    <w:abstractNumId w:val="77"/>
  </w:num>
  <w:num w:numId="14">
    <w:abstractNumId w:val="47"/>
  </w:num>
  <w:num w:numId="15">
    <w:abstractNumId w:val="9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9"/>
  </w:num>
  <w:num w:numId="23">
    <w:abstractNumId w:val="24"/>
  </w:num>
  <w:num w:numId="24">
    <w:abstractNumId w:val="54"/>
  </w:num>
  <w:num w:numId="25">
    <w:abstractNumId w:val="27"/>
  </w:num>
  <w:num w:numId="26">
    <w:abstractNumId w:val="21"/>
  </w:num>
  <w:num w:numId="27">
    <w:abstractNumId w:val="17"/>
  </w:num>
  <w:num w:numId="28">
    <w:abstractNumId w:val="35"/>
  </w:num>
  <w:num w:numId="29">
    <w:abstractNumId w:val="7"/>
  </w:num>
  <w:num w:numId="30">
    <w:abstractNumId w:val="73"/>
  </w:num>
  <w:num w:numId="31">
    <w:abstractNumId w:val="58"/>
  </w:num>
  <w:num w:numId="32">
    <w:abstractNumId w:val="18"/>
  </w:num>
  <w:num w:numId="33">
    <w:abstractNumId w:val="36"/>
  </w:num>
  <w:num w:numId="34">
    <w:abstractNumId w:val="22"/>
  </w:num>
  <w:num w:numId="35">
    <w:abstractNumId w:val="6"/>
  </w:num>
  <w:num w:numId="36">
    <w:abstractNumId w:val="66"/>
  </w:num>
  <w:num w:numId="37">
    <w:abstractNumId w:val="56"/>
  </w:num>
  <w:num w:numId="38">
    <w:abstractNumId w:val="41"/>
  </w:num>
  <w:num w:numId="39">
    <w:abstractNumId w:val="16"/>
  </w:num>
  <w:num w:numId="40">
    <w:abstractNumId w:val="52"/>
  </w:num>
  <w:num w:numId="41">
    <w:abstractNumId w:val="74"/>
  </w:num>
  <w:num w:numId="42">
    <w:abstractNumId w:val="70"/>
  </w:num>
  <w:num w:numId="43">
    <w:abstractNumId w:val="65"/>
  </w:num>
  <w:num w:numId="44">
    <w:abstractNumId w:val="57"/>
  </w:num>
  <w:num w:numId="45">
    <w:abstractNumId w:val="2"/>
  </w:num>
  <w:num w:numId="46">
    <w:abstractNumId w:val="13"/>
  </w:num>
  <w:num w:numId="47">
    <w:abstractNumId w:val="34"/>
  </w:num>
  <w:num w:numId="48">
    <w:abstractNumId w:val="37"/>
  </w:num>
  <w:num w:numId="49">
    <w:abstractNumId w:val="42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50"/>
  </w:num>
  <w:num w:numId="53">
    <w:abstractNumId w:val="14"/>
  </w:num>
  <w:num w:numId="54">
    <w:abstractNumId w:val="20"/>
  </w:num>
  <w:num w:numId="55">
    <w:abstractNumId w:val="49"/>
  </w:num>
  <w:num w:numId="56">
    <w:abstractNumId w:val="8"/>
  </w:num>
  <w:num w:numId="57">
    <w:abstractNumId w:val="60"/>
  </w:num>
  <w:num w:numId="58">
    <w:abstractNumId w:val="25"/>
  </w:num>
  <w:num w:numId="59">
    <w:abstractNumId w:val="48"/>
  </w:num>
  <w:num w:numId="60">
    <w:abstractNumId w:val="45"/>
  </w:num>
  <w:num w:numId="61">
    <w:abstractNumId w:val="72"/>
  </w:num>
  <w:num w:numId="62">
    <w:abstractNumId w:val="59"/>
  </w:num>
  <w:num w:numId="63">
    <w:abstractNumId w:val="11"/>
  </w:num>
  <w:num w:numId="64">
    <w:abstractNumId w:val="19"/>
  </w:num>
  <w:num w:numId="65">
    <w:abstractNumId w:val="46"/>
  </w:num>
  <w:num w:numId="66">
    <w:abstractNumId w:val="69"/>
  </w:num>
  <w:num w:numId="67">
    <w:abstractNumId w:val="32"/>
  </w:num>
  <w:num w:numId="68">
    <w:abstractNumId w:val="30"/>
  </w:num>
  <w:num w:numId="69">
    <w:abstractNumId w:val="68"/>
  </w:num>
  <w:num w:numId="70">
    <w:abstractNumId w:val="31"/>
  </w:num>
  <w:num w:numId="71">
    <w:abstractNumId w:val="61"/>
  </w:num>
  <w:num w:numId="72">
    <w:abstractNumId w:val="10"/>
  </w:num>
  <w:num w:numId="73">
    <w:abstractNumId w:val="23"/>
  </w:num>
  <w:num w:numId="74">
    <w:abstractNumId w:val="53"/>
  </w:num>
  <w:num w:numId="75">
    <w:abstractNumId w:val="63"/>
  </w:num>
  <w:num w:numId="76">
    <w:abstractNumId w:val="26"/>
  </w:num>
  <w:num w:numId="77">
    <w:abstractNumId w:val="76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0A35"/>
    <w:rsid w:val="00001ACD"/>
    <w:rsid w:val="00001FE5"/>
    <w:rsid w:val="00002611"/>
    <w:rsid w:val="00003FCA"/>
    <w:rsid w:val="00004CD4"/>
    <w:rsid w:val="00005523"/>
    <w:rsid w:val="000056DD"/>
    <w:rsid w:val="00012A77"/>
    <w:rsid w:val="0001397F"/>
    <w:rsid w:val="000143FD"/>
    <w:rsid w:val="000157A4"/>
    <w:rsid w:val="00016AC6"/>
    <w:rsid w:val="00016DBD"/>
    <w:rsid w:val="00017AE6"/>
    <w:rsid w:val="000202C3"/>
    <w:rsid w:val="000204BC"/>
    <w:rsid w:val="00020F96"/>
    <w:rsid w:val="0002181C"/>
    <w:rsid w:val="00021BB4"/>
    <w:rsid w:val="00022E36"/>
    <w:rsid w:val="00023600"/>
    <w:rsid w:val="00023B3D"/>
    <w:rsid w:val="000261A5"/>
    <w:rsid w:val="000262DB"/>
    <w:rsid w:val="00027875"/>
    <w:rsid w:val="000304F2"/>
    <w:rsid w:val="00030BDC"/>
    <w:rsid w:val="0003247A"/>
    <w:rsid w:val="00033414"/>
    <w:rsid w:val="000341C1"/>
    <w:rsid w:val="00034A99"/>
    <w:rsid w:val="00035852"/>
    <w:rsid w:val="00035F1A"/>
    <w:rsid w:val="0003742C"/>
    <w:rsid w:val="00040901"/>
    <w:rsid w:val="00040CAA"/>
    <w:rsid w:val="00040CB9"/>
    <w:rsid w:val="00041067"/>
    <w:rsid w:val="000415BA"/>
    <w:rsid w:val="00042587"/>
    <w:rsid w:val="00043378"/>
    <w:rsid w:val="00046452"/>
    <w:rsid w:val="0004672A"/>
    <w:rsid w:val="0004773F"/>
    <w:rsid w:val="000509B7"/>
    <w:rsid w:val="00050FB4"/>
    <w:rsid w:val="00051D30"/>
    <w:rsid w:val="00052034"/>
    <w:rsid w:val="00052850"/>
    <w:rsid w:val="000532A8"/>
    <w:rsid w:val="000536D3"/>
    <w:rsid w:val="0005386C"/>
    <w:rsid w:val="00053B3C"/>
    <w:rsid w:val="000542C5"/>
    <w:rsid w:val="00054828"/>
    <w:rsid w:val="00054CFE"/>
    <w:rsid w:val="00054E93"/>
    <w:rsid w:val="00055835"/>
    <w:rsid w:val="00055A06"/>
    <w:rsid w:val="00057B20"/>
    <w:rsid w:val="000600A0"/>
    <w:rsid w:val="00060D4E"/>
    <w:rsid w:val="00063749"/>
    <w:rsid w:val="00065560"/>
    <w:rsid w:val="0006566B"/>
    <w:rsid w:val="00065CD2"/>
    <w:rsid w:val="000669E7"/>
    <w:rsid w:val="0006761B"/>
    <w:rsid w:val="00070501"/>
    <w:rsid w:val="00070EA5"/>
    <w:rsid w:val="00071D82"/>
    <w:rsid w:val="000722B3"/>
    <w:rsid w:val="00072566"/>
    <w:rsid w:val="000745F4"/>
    <w:rsid w:val="00076D72"/>
    <w:rsid w:val="00077246"/>
    <w:rsid w:val="00080554"/>
    <w:rsid w:val="00081C6E"/>
    <w:rsid w:val="00082064"/>
    <w:rsid w:val="00082199"/>
    <w:rsid w:val="0008258D"/>
    <w:rsid w:val="00082761"/>
    <w:rsid w:val="0008298E"/>
    <w:rsid w:val="00082992"/>
    <w:rsid w:val="000834AC"/>
    <w:rsid w:val="00083FE0"/>
    <w:rsid w:val="00086A16"/>
    <w:rsid w:val="000879CC"/>
    <w:rsid w:val="00087A73"/>
    <w:rsid w:val="00090C6D"/>
    <w:rsid w:val="0009161B"/>
    <w:rsid w:val="00091A54"/>
    <w:rsid w:val="00091A79"/>
    <w:rsid w:val="0009351F"/>
    <w:rsid w:val="000937F1"/>
    <w:rsid w:val="00095173"/>
    <w:rsid w:val="00095BAE"/>
    <w:rsid w:val="00096D0E"/>
    <w:rsid w:val="00097A3D"/>
    <w:rsid w:val="00097AB2"/>
    <w:rsid w:val="00097CBA"/>
    <w:rsid w:val="000A1B51"/>
    <w:rsid w:val="000A23BB"/>
    <w:rsid w:val="000A2C2E"/>
    <w:rsid w:val="000A37F3"/>
    <w:rsid w:val="000A47B6"/>
    <w:rsid w:val="000A5864"/>
    <w:rsid w:val="000A5A33"/>
    <w:rsid w:val="000A7C77"/>
    <w:rsid w:val="000B08C4"/>
    <w:rsid w:val="000B0EA4"/>
    <w:rsid w:val="000B4058"/>
    <w:rsid w:val="000B6B47"/>
    <w:rsid w:val="000B77ED"/>
    <w:rsid w:val="000B7E6C"/>
    <w:rsid w:val="000C013C"/>
    <w:rsid w:val="000C0428"/>
    <w:rsid w:val="000C0884"/>
    <w:rsid w:val="000C1ADD"/>
    <w:rsid w:val="000C2820"/>
    <w:rsid w:val="000C2B68"/>
    <w:rsid w:val="000C3396"/>
    <w:rsid w:val="000C439B"/>
    <w:rsid w:val="000C46B5"/>
    <w:rsid w:val="000C7DAE"/>
    <w:rsid w:val="000D0A98"/>
    <w:rsid w:val="000D1426"/>
    <w:rsid w:val="000D36F7"/>
    <w:rsid w:val="000D3871"/>
    <w:rsid w:val="000D3CE0"/>
    <w:rsid w:val="000D47C7"/>
    <w:rsid w:val="000D4C1C"/>
    <w:rsid w:val="000D571D"/>
    <w:rsid w:val="000E0150"/>
    <w:rsid w:val="000E02B8"/>
    <w:rsid w:val="000E2C09"/>
    <w:rsid w:val="000E49EE"/>
    <w:rsid w:val="000E6241"/>
    <w:rsid w:val="000E7ABF"/>
    <w:rsid w:val="000F092B"/>
    <w:rsid w:val="000F2A67"/>
    <w:rsid w:val="000F453D"/>
    <w:rsid w:val="000F4B8E"/>
    <w:rsid w:val="00100B52"/>
    <w:rsid w:val="00100FB0"/>
    <w:rsid w:val="00102187"/>
    <w:rsid w:val="00103E05"/>
    <w:rsid w:val="001051E5"/>
    <w:rsid w:val="001056CB"/>
    <w:rsid w:val="0010647F"/>
    <w:rsid w:val="001068FF"/>
    <w:rsid w:val="00106BD1"/>
    <w:rsid w:val="0010778F"/>
    <w:rsid w:val="001105A8"/>
    <w:rsid w:val="00110ED8"/>
    <w:rsid w:val="001113E0"/>
    <w:rsid w:val="0011146B"/>
    <w:rsid w:val="00113503"/>
    <w:rsid w:val="00113784"/>
    <w:rsid w:val="001149E3"/>
    <w:rsid w:val="001160BD"/>
    <w:rsid w:val="001166F3"/>
    <w:rsid w:val="00116B8D"/>
    <w:rsid w:val="00116EEF"/>
    <w:rsid w:val="00117624"/>
    <w:rsid w:val="0012264B"/>
    <w:rsid w:val="001248FB"/>
    <w:rsid w:val="00125076"/>
    <w:rsid w:val="00125830"/>
    <w:rsid w:val="00125DF9"/>
    <w:rsid w:val="0012746D"/>
    <w:rsid w:val="001301D3"/>
    <w:rsid w:val="001329EA"/>
    <w:rsid w:val="00133726"/>
    <w:rsid w:val="00133D5B"/>
    <w:rsid w:val="00134206"/>
    <w:rsid w:val="00136EFC"/>
    <w:rsid w:val="00141B84"/>
    <w:rsid w:val="00142B73"/>
    <w:rsid w:val="001446B5"/>
    <w:rsid w:val="00144D1C"/>
    <w:rsid w:val="00145229"/>
    <w:rsid w:val="001465BA"/>
    <w:rsid w:val="00146B6B"/>
    <w:rsid w:val="001508BB"/>
    <w:rsid w:val="00152693"/>
    <w:rsid w:val="00152F03"/>
    <w:rsid w:val="00154BBA"/>
    <w:rsid w:val="00156C7A"/>
    <w:rsid w:val="00156DB0"/>
    <w:rsid w:val="00157294"/>
    <w:rsid w:val="001613F4"/>
    <w:rsid w:val="001634AD"/>
    <w:rsid w:val="001663CA"/>
    <w:rsid w:val="00166CCC"/>
    <w:rsid w:val="00167431"/>
    <w:rsid w:val="0017028C"/>
    <w:rsid w:val="00170681"/>
    <w:rsid w:val="00171C60"/>
    <w:rsid w:val="001736B9"/>
    <w:rsid w:val="00173D2C"/>
    <w:rsid w:val="00174068"/>
    <w:rsid w:val="00174C35"/>
    <w:rsid w:val="00174D2E"/>
    <w:rsid w:val="001750BB"/>
    <w:rsid w:val="0017520A"/>
    <w:rsid w:val="001758F9"/>
    <w:rsid w:val="00177213"/>
    <w:rsid w:val="00177FBE"/>
    <w:rsid w:val="001817E0"/>
    <w:rsid w:val="00181FDF"/>
    <w:rsid w:val="00182526"/>
    <w:rsid w:val="0018356C"/>
    <w:rsid w:val="00183A87"/>
    <w:rsid w:val="00184724"/>
    <w:rsid w:val="001863EB"/>
    <w:rsid w:val="001873DF"/>
    <w:rsid w:val="001877D0"/>
    <w:rsid w:val="00187F6B"/>
    <w:rsid w:val="00191D9E"/>
    <w:rsid w:val="00192147"/>
    <w:rsid w:val="00192E48"/>
    <w:rsid w:val="00193594"/>
    <w:rsid w:val="001948F0"/>
    <w:rsid w:val="00194C03"/>
    <w:rsid w:val="00196682"/>
    <w:rsid w:val="001966D1"/>
    <w:rsid w:val="00196C12"/>
    <w:rsid w:val="0019798C"/>
    <w:rsid w:val="001A1052"/>
    <w:rsid w:val="001A17E5"/>
    <w:rsid w:val="001A3C7A"/>
    <w:rsid w:val="001A58BD"/>
    <w:rsid w:val="001A5CC0"/>
    <w:rsid w:val="001A7252"/>
    <w:rsid w:val="001A74B4"/>
    <w:rsid w:val="001B1056"/>
    <w:rsid w:val="001B1379"/>
    <w:rsid w:val="001B2184"/>
    <w:rsid w:val="001B40F6"/>
    <w:rsid w:val="001B4A43"/>
    <w:rsid w:val="001B4C50"/>
    <w:rsid w:val="001B4F49"/>
    <w:rsid w:val="001B5169"/>
    <w:rsid w:val="001B5C33"/>
    <w:rsid w:val="001B6204"/>
    <w:rsid w:val="001B6539"/>
    <w:rsid w:val="001B6738"/>
    <w:rsid w:val="001B6ED9"/>
    <w:rsid w:val="001B77A3"/>
    <w:rsid w:val="001C1299"/>
    <w:rsid w:val="001C2EE6"/>
    <w:rsid w:val="001C3ADA"/>
    <w:rsid w:val="001C47F2"/>
    <w:rsid w:val="001C4AE7"/>
    <w:rsid w:val="001C60CF"/>
    <w:rsid w:val="001C630E"/>
    <w:rsid w:val="001C6412"/>
    <w:rsid w:val="001C675A"/>
    <w:rsid w:val="001C71B2"/>
    <w:rsid w:val="001C7E88"/>
    <w:rsid w:val="001D21FD"/>
    <w:rsid w:val="001D349F"/>
    <w:rsid w:val="001E0505"/>
    <w:rsid w:val="001E0913"/>
    <w:rsid w:val="001E1F40"/>
    <w:rsid w:val="001E2A33"/>
    <w:rsid w:val="001E2C2B"/>
    <w:rsid w:val="001E4087"/>
    <w:rsid w:val="001E45B4"/>
    <w:rsid w:val="001E58CD"/>
    <w:rsid w:val="001E670B"/>
    <w:rsid w:val="001E6B03"/>
    <w:rsid w:val="001E6D46"/>
    <w:rsid w:val="001E78E2"/>
    <w:rsid w:val="001E7D42"/>
    <w:rsid w:val="001F0DC4"/>
    <w:rsid w:val="001F1462"/>
    <w:rsid w:val="001F153A"/>
    <w:rsid w:val="001F3089"/>
    <w:rsid w:val="001F4143"/>
    <w:rsid w:val="001F4694"/>
    <w:rsid w:val="001F4A06"/>
    <w:rsid w:val="001F4A8F"/>
    <w:rsid w:val="001F5766"/>
    <w:rsid w:val="001F7AD9"/>
    <w:rsid w:val="00201780"/>
    <w:rsid w:val="00201A12"/>
    <w:rsid w:val="00202A34"/>
    <w:rsid w:val="00203045"/>
    <w:rsid w:val="00205009"/>
    <w:rsid w:val="002068C4"/>
    <w:rsid w:val="002108A0"/>
    <w:rsid w:val="00210B3F"/>
    <w:rsid w:val="00210C0A"/>
    <w:rsid w:val="00212995"/>
    <w:rsid w:val="00212AD6"/>
    <w:rsid w:val="00213B73"/>
    <w:rsid w:val="00215034"/>
    <w:rsid w:val="0021532E"/>
    <w:rsid w:val="00215F9C"/>
    <w:rsid w:val="00216912"/>
    <w:rsid w:val="00216B8A"/>
    <w:rsid w:val="00217D36"/>
    <w:rsid w:val="002202ED"/>
    <w:rsid w:val="00220636"/>
    <w:rsid w:val="00220BB3"/>
    <w:rsid w:val="00221A54"/>
    <w:rsid w:val="00224346"/>
    <w:rsid w:val="00224A8D"/>
    <w:rsid w:val="002255C3"/>
    <w:rsid w:val="00226179"/>
    <w:rsid w:val="0022698C"/>
    <w:rsid w:val="00227566"/>
    <w:rsid w:val="00230567"/>
    <w:rsid w:val="00231582"/>
    <w:rsid w:val="002340CA"/>
    <w:rsid w:val="0023481E"/>
    <w:rsid w:val="00235171"/>
    <w:rsid w:val="002351CF"/>
    <w:rsid w:val="00235F0F"/>
    <w:rsid w:val="002374A1"/>
    <w:rsid w:val="00240456"/>
    <w:rsid w:val="0024063E"/>
    <w:rsid w:val="00241544"/>
    <w:rsid w:val="00241E21"/>
    <w:rsid w:val="002423D7"/>
    <w:rsid w:val="00244B1A"/>
    <w:rsid w:val="00244C34"/>
    <w:rsid w:val="00244D47"/>
    <w:rsid w:val="00245766"/>
    <w:rsid w:val="002458CD"/>
    <w:rsid w:val="0024686B"/>
    <w:rsid w:val="00246B4E"/>
    <w:rsid w:val="0025043E"/>
    <w:rsid w:val="00250C11"/>
    <w:rsid w:val="00250CC2"/>
    <w:rsid w:val="002514C9"/>
    <w:rsid w:val="00251975"/>
    <w:rsid w:val="00252576"/>
    <w:rsid w:val="00252ADC"/>
    <w:rsid w:val="00255FC2"/>
    <w:rsid w:val="00256615"/>
    <w:rsid w:val="0025662E"/>
    <w:rsid w:val="00256805"/>
    <w:rsid w:val="00256AA1"/>
    <w:rsid w:val="0025744C"/>
    <w:rsid w:val="00260283"/>
    <w:rsid w:val="002606EB"/>
    <w:rsid w:val="00262DFC"/>
    <w:rsid w:val="00263B1F"/>
    <w:rsid w:val="0026428C"/>
    <w:rsid w:val="00264827"/>
    <w:rsid w:val="002648D3"/>
    <w:rsid w:val="00264F3F"/>
    <w:rsid w:val="0026586A"/>
    <w:rsid w:val="00266066"/>
    <w:rsid w:val="002665BB"/>
    <w:rsid w:val="00266D58"/>
    <w:rsid w:val="002674C8"/>
    <w:rsid w:val="00267573"/>
    <w:rsid w:val="00267E05"/>
    <w:rsid w:val="00271EDA"/>
    <w:rsid w:val="00272419"/>
    <w:rsid w:val="00272EAB"/>
    <w:rsid w:val="002731B1"/>
    <w:rsid w:val="0027399A"/>
    <w:rsid w:val="00274738"/>
    <w:rsid w:val="002747B5"/>
    <w:rsid w:val="00274883"/>
    <w:rsid w:val="00276058"/>
    <w:rsid w:val="002764E5"/>
    <w:rsid w:val="00277BB2"/>
    <w:rsid w:val="00282FAE"/>
    <w:rsid w:val="002834FA"/>
    <w:rsid w:val="00284019"/>
    <w:rsid w:val="00284666"/>
    <w:rsid w:val="00286E53"/>
    <w:rsid w:val="0028780F"/>
    <w:rsid w:val="00292271"/>
    <w:rsid w:val="00292730"/>
    <w:rsid w:val="0029294A"/>
    <w:rsid w:val="00293392"/>
    <w:rsid w:val="00293E2F"/>
    <w:rsid w:val="002950A3"/>
    <w:rsid w:val="002952C0"/>
    <w:rsid w:val="002957CD"/>
    <w:rsid w:val="00297FEF"/>
    <w:rsid w:val="002A04F8"/>
    <w:rsid w:val="002A1AAA"/>
    <w:rsid w:val="002A32E3"/>
    <w:rsid w:val="002A3D08"/>
    <w:rsid w:val="002A3D2A"/>
    <w:rsid w:val="002A5755"/>
    <w:rsid w:val="002A5F98"/>
    <w:rsid w:val="002A5FA4"/>
    <w:rsid w:val="002A6212"/>
    <w:rsid w:val="002A724D"/>
    <w:rsid w:val="002B211D"/>
    <w:rsid w:val="002B2A2A"/>
    <w:rsid w:val="002B2D35"/>
    <w:rsid w:val="002B3C76"/>
    <w:rsid w:val="002B43A9"/>
    <w:rsid w:val="002B4521"/>
    <w:rsid w:val="002B4898"/>
    <w:rsid w:val="002B4EAF"/>
    <w:rsid w:val="002B5E04"/>
    <w:rsid w:val="002B606F"/>
    <w:rsid w:val="002B62C7"/>
    <w:rsid w:val="002B6872"/>
    <w:rsid w:val="002B6F10"/>
    <w:rsid w:val="002B7323"/>
    <w:rsid w:val="002B747F"/>
    <w:rsid w:val="002B7929"/>
    <w:rsid w:val="002C08BD"/>
    <w:rsid w:val="002C0F74"/>
    <w:rsid w:val="002C1818"/>
    <w:rsid w:val="002C5A6F"/>
    <w:rsid w:val="002C792E"/>
    <w:rsid w:val="002C7931"/>
    <w:rsid w:val="002D1122"/>
    <w:rsid w:val="002D1951"/>
    <w:rsid w:val="002D2B95"/>
    <w:rsid w:val="002D446D"/>
    <w:rsid w:val="002D60E7"/>
    <w:rsid w:val="002E013E"/>
    <w:rsid w:val="002E068D"/>
    <w:rsid w:val="002E0721"/>
    <w:rsid w:val="002E1559"/>
    <w:rsid w:val="002E21FE"/>
    <w:rsid w:val="002E3033"/>
    <w:rsid w:val="002E42C8"/>
    <w:rsid w:val="002E4F02"/>
    <w:rsid w:val="002E7019"/>
    <w:rsid w:val="002E75CA"/>
    <w:rsid w:val="002F1360"/>
    <w:rsid w:val="002F1A00"/>
    <w:rsid w:val="002F1D29"/>
    <w:rsid w:val="002F3A4B"/>
    <w:rsid w:val="002F3C88"/>
    <w:rsid w:val="002F4894"/>
    <w:rsid w:val="002F4D3F"/>
    <w:rsid w:val="002F54DC"/>
    <w:rsid w:val="002F7076"/>
    <w:rsid w:val="002F7D9D"/>
    <w:rsid w:val="003006DF"/>
    <w:rsid w:val="00301DFC"/>
    <w:rsid w:val="0030496C"/>
    <w:rsid w:val="00304C34"/>
    <w:rsid w:val="00304C73"/>
    <w:rsid w:val="00305BE7"/>
    <w:rsid w:val="00306504"/>
    <w:rsid w:val="00306540"/>
    <w:rsid w:val="00306A72"/>
    <w:rsid w:val="00306F75"/>
    <w:rsid w:val="003070F5"/>
    <w:rsid w:val="003105F9"/>
    <w:rsid w:val="00310A4A"/>
    <w:rsid w:val="00310D33"/>
    <w:rsid w:val="003117E6"/>
    <w:rsid w:val="0031184F"/>
    <w:rsid w:val="003129C5"/>
    <w:rsid w:val="00313A81"/>
    <w:rsid w:val="00313A93"/>
    <w:rsid w:val="00313E52"/>
    <w:rsid w:val="0031460B"/>
    <w:rsid w:val="00314882"/>
    <w:rsid w:val="00314949"/>
    <w:rsid w:val="00315674"/>
    <w:rsid w:val="003157BF"/>
    <w:rsid w:val="00316365"/>
    <w:rsid w:val="00320274"/>
    <w:rsid w:val="003221DD"/>
    <w:rsid w:val="00322A9E"/>
    <w:rsid w:val="00322FBC"/>
    <w:rsid w:val="0032408F"/>
    <w:rsid w:val="00324386"/>
    <w:rsid w:val="00324828"/>
    <w:rsid w:val="0032651D"/>
    <w:rsid w:val="00326ADE"/>
    <w:rsid w:val="00327E35"/>
    <w:rsid w:val="003304FD"/>
    <w:rsid w:val="00331747"/>
    <w:rsid w:val="00333D92"/>
    <w:rsid w:val="003340C8"/>
    <w:rsid w:val="003348B9"/>
    <w:rsid w:val="00335183"/>
    <w:rsid w:val="0033596C"/>
    <w:rsid w:val="00336B8D"/>
    <w:rsid w:val="00336DB1"/>
    <w:rsid w:val="0034030C"/>
    <w:rsid w:val="003403FC"/>
    <w:rsid w:val="0034225E"/>
    <w:rsid w:val="00344CAF"/>
    <w:rsid w:val="00344D69"/>
    <w:rsid w:val="0034624A"/>
    <w:rsid w:val="0034676B"/>
    <w:rsid w:val="00347D38"/>
    <w:rsid w:val="003517A4"/>
    <w:rsid w:val="00353CFE"/>
    <w:rsid w:val="0035601B"/>
    <w:rsid w:val="00356AFE"/>
    <w:rsid w:val="00356D85"/>
    <w:rsid w:val="00356E45"/>
    <w:rsid w:val="003613A1"/>
    <w:rsid w:val="003621E2"/>
    <w:rsid w:val="00362CF0"/>
    <w:rsid w:val="00363FB7"/>
    <w:rsid w:val="0036433B"/>
    <w:rsid w:val="00364CA1"/>
    <w:rsid w:val="00366CB4"/>
    <w:rsid w:val="003675A6"/>
    <w:rsid w:val="00367749"/>
    <w:rsid w:val="0037137C"/>
    <w:rsid w:val="003713A4"/>
    <w:rsid w:val="003746BF"/>
    <w:rsid w:val="003747B0"/>
    <w:rsid w:val="00374BD3"/>
    <w:rsid w:val="0037583D"/>
    <w:rsid w:val="00375925"/>
    <w:rsid w:val="00376CAB"/>
    <w:rsid w:val="00376F60"/>
    <w:rsid w:val="003779F6"/>
    <w:rsid w:val="00377E0B"/>
    <w:rsid w:val="0038047E"/>
    <w:rsid w:val="00382114"/>
    <w:rsid w:val="00382AD2"/>
    <w:rsid w:val="003841A4"/>
    <w:rsid w:val="0038426C"/>
    <w:rsid w:val="003849E8"/>
    <w:rsid w:val="00386F66"/>
    <w:rsid w:val="003876B5"/>
    <w:rsid w:val="00387853"/>
    <w:rsid w:val="003909AD"/>
    <w:rsid w:val="00390E52"/>
    <w:rsid w:val="003910D8"/>
    <w:rsid w:val="00391116"/>
    <w:rsid w:val="00391D17"/>
    <w:rsid w:val="003936D6"/>
    <w:rsid w:val="0039398B"/>
    <w:rsid w:val="00394258"/>
    <w:rsid w:val="003964E6"/>
    <w:rsid w:val="003969C6"/>
    <w:rsid w:val="00397257"/>
    <w:rsid w:val="0039744D"/>
    <w:rsid w:val="00397C71"/>
    <w:rsid w:val="00397F8F"/>
    <w:rsid w:val="003A0812"/>
    <w:rsid w:val="003A0A83"/>
    <w:rsid w:val="003A2560"/>
    <w:rsid w:val="003A44E4"/>
    <w:rsid w:val="003A736D"/>
    <w:rsid w:val="003A7AC8"/>
    <w:rsid w:val="003A7D2C"/>
    <w:rsid w:val="003B0549"/>
    <w:rsid w:val="003B0D90"/>
    <w:rsid w:val="003B0E61"/>
    <w:rsid w:val="003B20B5"/>
    <w:rsid w:val="003B307D"/>
    <w:rsid w:val="003B33C9"/>
    <w:rsid w:val="003B4430"/>
    <w:rsid w:val="003B4FF1"/>
    <w:rsid w:val="003B6814"/>
    <w:rsid w:val="003B7094"/>
    <w:rsid w:val="003C0497"/>
    <w:rsid w:val="003C2321"/>
    <w:rsid w:val="003C2806"/>
    <w:rsid w:val="003C326C"/>
    <w:rsid w:val="003C3893"/>
    <w:rsid w:val="003C3AA4"/>
    <w:rsid w:val="003C4746"/>
    <w:rsid w:val="003C4F4D"/>
    <w:rsid w:val="003C5D3C"/>
    <w:rsid w:val="003C6D01"/>
    <w:rsid w:val="003C7CD5"/>
    <w:rsid w:val="003D0838"/>
    <w:rsid w:val="003D0FC7"/>
    <w:rsid w:val="003D13F3"/>
    <w:rsid w:val="003D1E07"/>
    <w:rsid w:val="003D3364"/>
    <w:rsid w:val="003D4B11"/>
    <w:rsid w:val="003D5075"/>
    <w:rsid w:val="003D50DB"/>
    <w:rsid w:val="003D51AA"/>
    <w:rsid w:val="003D6273"/>
    <w:rsid w:val="003D75AF"/>
    <w:rsid w:val="003E277C"/>
    <w:rsid w:val="003E31C2"/>
    <w:rsid w:val="003E31C8"/>
    <w:rsid w:val="003E4890"/>
    <w:rsid w:val="003E5512"/>
    <w:rsid w:val="003E5D1E"/>
    <w:rsid w:val="003E612F"/>
    <w:rsid w:val="003E6639"/>
    <w:rsid w:val="003F1397"/>
    <w:rsid w:val="003F2A4C"/>
    <w:rsid w:val="003F37E8"/>
    <w:rsid w:val="003F623E"/>
    <w:rsid w:val="003F64CE"/>
    <w:rsid w:val="003F6562"/>
    <w:rsid w:val="003F7335"/>
    <w:rsid w:val="003F768F"/>
    <w:rsid w:val="004008EE"/>
    <w:rsid w:val="00403226"/>
    <w:rsid w:val="00403D16"/>
    <w:rsid w:val="00403D5C"/>
    <w:rsid w:val="004045EF"/>
    <w:rsid w:val="00405D90"/>
    <w:rsid w:val="00406F54"/>
    <w:rsid w:val="004104B8"/>
    <w:rsid w:val="004107A4"/>
    <w:rsid w:val="00410DD6"/>
    <w:rsid w:val="00410F35"/>
    <w:rsid w:val="004110F7"/>
    <w:rsid w:val="004119E6"/>
    <w:rsid w:val="00411EBB"/>
    <w:rsid w:val="0041208F"/>
    <w:rsid w:val="00415A76"/>
    <w:rsid w:val="004174D7"/>
    <w:rsid w:val="0042050A"/>
    <w:rsid w:val="0042259C"/>
    <w:rsid w:val="004246B2"/>
    <w:rsid w:val="0042541E"/>
    <w:rsid w:val="00425F44"/>
    <w:rsid w:val="0042619E"/>
    <w:rsid w:val="004268CF"/>
    <w:rsid w:val="00426EF7"/>
    <w:rsid w:val="0043010C"/>
    <w:rsid w:val="00430957"/>
    <w:rsid w:val="00430C7C"/>
    <w:rsid w:val="00431434"/>
    <w:rsid w:val="0043168F"/>
    <w:rsid w:val="004346CA"/>
    <w:rsid w:val="004364D2"/>
    <w:rsid w:val="00437656"/>
    <w:rsid w:val="00437BF7"/>
    <w:rsid w:val="00441C77"/>
    <w:rsid w:val="00443C42"/>
    <w:rsid w:val="00444A80"/>
    <w:rsid w:val="00446032"/>
    <w:rsid w:val="00446382"/>
    <w:rsid w:val="00446498"/>
    <w:rsid w:val="0045057B"/>
    <w:rsid w:val="004529B8"/>
    <w:rsid w:val="00453237"/>
    <w:rsid w:val="004539CB"/>
    <w:rsid w:val="00453FFB"/>
    <w:rsid w:val="00454565"/>
    <w:rsid w:val="00457FF1"/>
    <w:rsid w:val="00460953"/>
    <w:rsid w:val="00460E37"/>
    <w:rsid w:val="00460ECC"/>
    <w:rsid w:val="0046494E"/>
    <w:rsid w:val="00465E0E"/>
    <w:rsid w:val="0046659D"/>
    <w:rsid w:val="00470717"/>
    <w:rsid w:val="00471652"/>
    <w:rsid w:val="0047387C"/>
    <w:rsid w:val="00480098"/>
    <w:rsid w:val="00480194"/>
    <w:rsid w:val="00481424"/>
    <w:rsid w:val="004816BD"/>
    <w:rsid w:val="00482099"/>
    <w:rsid w:val="00482F58"/>
    <w:rsid w:val="004843C7"/>
    <w:rsid w:val="004861E7"/>
    <w:rsid w:val="004865AF"/>
    <w:rsid w:val="004876B2"/>
    <w:rsid w:val="00487C2C"/>
    <w:rsid w:val="00490910"/>
    <w:rsid w:val="0049228D"/>
    <w:rsid w:val="004926EC"/>
    <w:rsid w:val="00492A17"/>
    <w:rsid w:val="004935DA"/>
    <w:rsid w:val="004938BB"/>
    <w:rsid w:val="00493BCD"/>
    <w:rsid w:val="0049415C"/>
    <w:rsid w:val="00494762"/>
    <w:rsid w:val="00494825"/>
    <w:rsid w:val="00495FE5"/>
    <w:rsid w:val="004965A3"/>
    <w:rsid w:val="004975F1"/>
    <w:rsid w:val="004A0EEB"/>
    <w:rsid w:val="004A13EA"/>
    <w:rsid w:val="004A1C17"/>
    <w:rsid w:val="004A2E70"/>
    <w:rsid w:val="004A329B"/>
    <w:rsid w:val="004A504A"/>
    <w:rsid w:val="004A508C"/>
    <w:rsid w:val="004A5158"/>
    <w:rsid w:val="004A5506"/>
    <w:rsid w:val="004A5B74"/>
    <w:rsid w:val="004A5DAD"/>
    <w:rsid w:val="004A7768"/>
    <w:rsid w:val="004A79D0"/>
    <w:rsid w:val="004A7F16"/>
    <w:rsid w:val="004B087C"/>
    <w:rsid w:val="004B0BFC"/>
    <w:rsid w:val="004B16A3"/>
    <w:rsid w:val="004B3320"/>
    <w:rsid w:val="004B33A0"/>
    <w:rsid w:val="004B33F7"/>
    <w:rsid w:val="004B514E"/>
    <w:rsid w:val="004B5AFE"/>
    <w:rsid w:val="004B7833"/>
    <w:rsid w:val="004C177E"/>
    <w:rsid w:val="004C19B1"/>
    <w:rsid w:val="004C6E38"/>
    <w:rsid w:val="004C6E9C"/>
    <w:rsid w:val="004C714A"/>
    <w:rsid w:val="004D14BD"/>
    <w:rsid w:val="004D15B9"/>
    <w:rsid w:val="004D26A2"/>
    <w:rsid w:val="004D2776"/>
    <w:rsid w:val="004D310A"/>
    <w:rsid w:val="004D56FE"/>
    <w:rsid w:val="004D7B77"/>
    <w:rsid w:val="004E0441"/>
    <w:rsid w:val="004E0D54"/>
    <w:rsid w:val="004E0DB2"/>
    <w:rsid w:val="004E1043"/>
    <w:rsid w:val="004E14FD"/>
    <w:rsid w:val="004E1DD1"/>
    <w:rsid w:val="004E28EF"/>
    <w:rsid w:val="004E4B2E"/>
    <w:rsid w:val="004E5FAD"/>
    <w:rsid w:val="004E686D"/>
    <w:rsid w:val="004E7C40"/>
    <w:rsid w:val="004F153D"/>
    <w:rsid w:val="004F1E0E"/>
    <w:rsid w:val="004F283A"/>
    <w:rsid w:val="004F291A"/>
    <w:rsid w:val="004F2D72"/>
    <w:rsid w:val="004F5464"/>
    <w:rsid w:val="004F59FE"/>
    <w:rsid w:val="004F67B5"/>
    <w:rsid w:val="004F74E3"/>
    <w:rsid w:val="00501365"/>
    <w:rsid w:val="00501EE7"/>
    <w:rsid w:val="00503892"/>
    <w:rsid w:val="00504D1C"/>
    <w:rsid w:val="00505B04"/>
    <w:rsid w:val="00505F86"/>
    <w:rsid w:val="00506A03"/>
    <w:rsid w:val="005079DC"/>
    <w:rsid w:val="00507E0F"/>
    <w:rsid w:val="005108F9"/>
    <w:rsid w:val="0051150E"/>
    <w:rsid w:val="00511AB3"/>
    <w:rsid w:val="0051281F"/>
    <w:rsid w:val="00517170"/>
    <w:rsid w:val="0052056C"/>
    <w:rsid w:val="0052119F"/>
    <w:rsid w:val="00522191"/>
    <w:rsid w:val="005229AB"/>
    <w:rsid w:val="005233B5"/>
    <w:rsid w:val="00524006"/>
    <w:rsid w:val="005267D7"/>
    <w:rsid w:val="00526DCC"/>
    <w:rsid w:val="00527C66"/>
    <w:rsid w:val="00530F8C"/>
    <w:rsid w:val="00531992"/>
    <w:rsid w:val="00531E6E"/>
    <w:rsid w:val="00533789"/>
    <w:rsid w:val="00533AE8"/>
    <w:rsid w:val="00533EBC"/>
    <w:rsid w:val="00534453"/>
    <w:rsid w:val="00534BF8"/>
    <w:rsid w:val="00535956"/>
    <w:rsid w:val="00535E1F"/>
    <w:rsid w:val="00536753"/>
    <w:rsid w:val="00536CEF"/>
    <w:rsid w:val="0053725D"/>
    <w:rsid w:val="00537783"/>
    <w:rsid w:val="0053794F"/>
    <w:rsid w:val="0054037D"/>
    <w:rsid w:val="005408A4"/>
    <w:rsid w:val="00540CAC"/>
    <w:rsid w:val="00541F21"/>
    <w:rsid w:val="00542EBD"/>
    <w:rsid w:val="00542F74"/>
    <w:rsid w:val="0054345E"/>
    <w:rsid w:val="00543E05"/>
    <w:rsid w:val="00544975"/>
    <w:rsid w:val="0054590E"/>
    <w:rsid w:val="00546621"/>
    <w:rsid w:val="00550D29"/>
    <w:rsid w:val="00551252"/>
    <w:rsid w:val="0055147E"/>
    <w:rsid w:val="005517AD"/>
    <w:rsid w:val="00552557"/>
    <w:rsid w:val="00552790"/>
    <w:rsid w:val="005532B4"/>
    <w:rsid w:val="00553CFF"/>
    <w:rsid w:val="00553FC0"/>
    <w:rsid w:val="00554BB9"/>
    <w:rsid w:val="00555033"/>
    <w:rsid w:val="00555FE7"/>
    <w:rsid w:val="00557277"/>
    <w:rsid w:val="00560CAA"/>
    <w:rsid w:val="005624FC"/>
    <w:rsid w:val="005640F9"/>
    <w:rsid w:val="00565B81"/>
    <w:rsid w:val="00565CAE"/>
    <w:rsid w:val="005677DD"/>
    <w:rsid w:val="00567C09"/>
    <w:rsid w:val="005704B7"/>
    <w:rsid w:val="005719F6"/>
    <w:rsid w:val="00571CFA"/>
    <w:rsid w:val="005722B4"/>
    <w:rsid w:val="005738B3"/>
    <w:rsid w:val="00574639"/>
    <w:rsid w:val="005747B3"/>
    <w:rsid w:val="00574C05"/>
    <w:rsid w:val="00574CCE"/>
    <w:rsid w:val="0057533E"/>
    <w:rsid w:val="00576179"/>
    <w:rsid w:val="00576691"/>
    <w:rsid w:val="005766E3"/>
    <w:rsid w:val="005771DA"/>
    <w:rsid w:val="00577D47"/>
    <w:rsid w:val="00577E49"/>
    <w:rsid w:val="0058098A"/>
    <w:rsid w:val="0058128D"/>
    <w:rsid w:val="00584DB8"/>
    <w:rsid w:val="00586D81"/>
    <w:rsid w:val="0058733D"/>
    <w:rsid w:val="005878C9"/>
    <w:rsid w:val="00590547"/>
    <w:rsid w:val="005910B0"/>
    <w:rsid w:val="00592710"/>
    <w:rsid w:val="00594A75"/>
    <w:rsid w:val="00594AD3"/>
    <w:rsid w:val="00595549"/>
    <w:rsid w:val="00595587"/>
    <w:rsid w:val="00597963"/>
    <w:rsid w:val="00597DBB"/>
    <w:rsid w:val="005A1403"/>
    <w:rsid w:val="005A1A49"/>
    <w:rsid w:val="005A1E67"/>
    <w:rsid w:val="005A2ED0"/>
    <w:rsid w:val="005A3737"/>
    <w:rsid w:val="005A412B"/>
    <w:rsid w:val="005A5935"/>
    <w:rsid w:val="005A7926"/>
    <w:rsid w:val="005A7E22"/>
    <w:rsid w:val="005B034E"/>
    <w:rsid w:val="005B06BF"/>
    <w:rsid w:val="005B0C3C"/>
    <w:rsid w:val="005B16CD"/>
    <w:rsid w:val="005B17CD"/>
    <w:rsid w:val="005B1F8C"/>
    <w:rsid w:val="005B354F"/>
    <w:rsid w:val="005B4D6C"/>
    <w:rsid w:val="005B4ECB"/>
    <w:rsid w:val="005B59C6"/>
    <w:rsid w:val="005B67D5"/>
    <w:rsid w:val="005B6F11"/>
    <w:rsid w:val="005B72CC"/>
    <w:rsid w:val="005C0413"/>
    <w:rsid w:val="005C09F4"/>
    <w:rsid w:val="005C20E4"/>
    <w:rsid w:val="005C26BD"/>
    <w:rsid w:val="005C2B4E"/>
    <w:rsid w:val="005C5163"/>
    <w:rsid w:val="005C5B28"/>
    <w:rsid w:val="005C6197"/>
    <w:rsid w:val="005C66EF"/>
    <w:rsid w:val="005C6F92"/>
    <w:rsid w:val="005C7280"/>
    <w:rsid w:val="005D0069"/>
    <w:rsid w:val="005D25A9"/>
    <w:rsid w:val="005D26B6"/>
    <w:rsid w:val="005D3BF2"/>
    <w:rsid w:val="005D409C"/>
    <w:rsid w:val="005D6A5C"/>
    <w:rsid w:val="005D6EF1"/>
    <w:rsid w:val="005D76CC"/>
    <w:rsid w:val="005E0F7A"/>
    <w:rsid w:val="005E1426"/>
    <w:rsid w:val="005E1D33"/>
    <w:rsid w:val="005E294A"/>
    <w:rsid w:val="005E3BB7"/>
    <w:rsid w:val="005E502E"/>
    <w:rsid w:val="005E6727"/>
    <w:rsid w:val="005E6841"/>
    <w:rsid w:val="005E791D"/>
    <w:rsid w:val="005F4139"/>
    <w:rsid w:val="005F5AA3"/>
    <w:rsid w:val="005F6175"/>
    <w:rsid w:val="005F6667"/>
    <w:rsid w:val="005F7427"/>
    <w:rsid w:val="00601302"/>
    <w:rsid w:val="0060183E"/>
    <w:rsid w:val="00602C63"/>
    <w:rsid w:val="00603CFD"/>
    <w:rsid w:val="0060574A"/>
    <w:rsid w:val="00607679"/>
    <w:rsid w:val="00611673"/>
    <w:rsid w:val="00611DCB"/>
    <w:rsid w:val="00612199"/>
    <w:rsid w:val="006124CB"/>
    <w:rsid w:val="00613EB2"/>
    <w:rsid w:val="006141D6"/>
    <w:rsid w:val="006151EA"/>
    <w:rsid w:val="006153DB"/>
    <w:rsid w:val="00615DFB"/>
    <w:rsid w:val="0061796B"/>
    <w:rsid w:val="00621BBC"/>
    <w:rsid w:val="00621E09"/>
    <w:rsid w:val="00623448"/>
    <w:rsid w:val="00623D4A"/>
    <w:rsid w:val="00623E3D"/>
    <w:rsid w:val="0062422D"/>
    <w:rsid w:val="00624CB2"/>
    <w:rsid w:val="0062586B"/>
    <w:rsid w:val="006260D1"/>
    <w:rsid w:val="00626A18"/>
    <w:rsid w:val="00627EC4"/>
    <w:rsid w:val="00627F5D"/>
    <w:rsid w:val="0063037E"/>
    <w:rsid w:val="006309E7"/>
    <w:rsid w:val="00631099"/>
    <w:rsid w:val="00631638"/>
    <w:rsid w:val="006318D1"/>
    <w:rsid w:val="00631941"/>
    <w:rsid w:val="006328BE"/>
    <w:rsid w:val="006328DD"/>
    <w:rsid w:val="00634077"/>
    <w:rsid w:val="00635CF9"/>
    <w:rsid w:val="00635EBA"/>
    <w:rsid w:val="006379ED"/>
    <w:rsid w:val="00637A0A"/>
    <w:rsid w:val="00637F4A"/>
    <w:rsid w:val="00637F58"/>
    <w:rsid w:val="006406B4"/>
    <w:rsid w:val="006415B3"/>
    <w:rsid w:val="00641740"/>
    <w:rsid w:val="00641F03"/>
    <w:rsid w:val="00646665"/>
    <w:rsid w:val="006468C1"/>
    <w:rsid w:val="00647460"/>
    <w:rsid w:val="00650338"/>
    <w:rsid w:val="006517F6"/>
    <w:rsid w:val="006523B8"/>
    <w:rsid w:val="00652949"/>
    <w:rsid w:val="006538FD"/>
    <w:rsid w:val="00653F46"/>
    <w:rsid w:val="00655594"/>
    <w:rsid w:val="00655929"/>
    <w:rsid w:val="00656801"/>
    <w:rsid w:val="00657961"/>
    <w:rsid w:val="00662B7C"/>
    <w:rsid w:val="00662BC6"/>
    <w:rsid w:val="00663573"/>
    <w:rsid w:val="00664272"/>
    <w:rsid w:val="00664FA3"/>
    <w:rsid w:val="00665C2A"/>
    <w:rsid w:val="00670E00"/>
    <w:rsid w:val="0067347B"/>
    <w:rsid w:val="00673F22"/>
    <w:rsid w:val="00675364"/>
    <w:rsid w:val="0067623E"/>
    <w:rsid w:val="006807D4"/>
    <w:rsid w:val="0068088B"/>
    <w:rsid w:val="006818A4"/>
    <w:rsid w:val="00681D90"/>
    <w:rsid w:val="00681E1A"/>
    <w:rsid w:val="00682DE6"/>
    <w:rsid w:val="00683453"/>
    <w:rsid w:val="00684C3C"/>
    <w:rsid w:val="00686EF0"/>
    <w:rsid w:val="006876E0"/>
    <w:rsid w:val="006900DC"/>
    <w:rsid w:val="00690320"/>
    <w:rsid w:val="0069080B"/>
    <w:rsid w:val="006925EB"/>
    <w:rsid w:val="00692F9E"/>
    <w:rsid w:val="006940F5"/>
    <w:rsid w:val="00694DD3"/>
    <w:rsid w:val="006975FB"/>
    <w:rsid w:val="00697865"/>
    <w:rsid w:val="006A118D"/>
    <w:rsid w:val="006A11F3"/>
    <w:rsid w:val="006A180C"/>
    <w:rsid w:val="006A3EAD"/>
    <w:rsid w:val="006A43B1"/>
    <w:rsid w:val="006A46AE"/>
    <w:rsid w:val="006A4881"/>
    <w:rsid w:val="006A7596"/>
    <w:rsid w:val="006B13B7"/>
    <w:rsid w:val="006B36C7"/>
    <w:rsid w:val="006B5403"/>
    <w:rsid w:val="006B555B"/>
    <w:rsid w:val="006B5694"/>
    <w:rsid w:val="006B5BBA"/>
    <w:rsid w:val="006C0160"/>
    <w:rsid w:val="006C581E"/>
    <w:rsid w:val="006C67AA"/>
    <w:rsid w:val="006C6FC5"/>
    <w:rsid w:val="006D0340"/>
    <w:rsid w:val="006D042A"/>
    <w:rsid w:val="006D1385"/>
    <w:rsid w:val="006D1776"/>
    <w:rsid w:val="006D24D4"/>
    <w:rsid w:val="006D2AC6"/>
    <w:rsid w:val="006D46E4"/>
    <w:rsid w:val="006D4994"/>
    <w:rsid w:val="006D58E1"/>
    <w:rsid w:val="006D5B22"/>
    <w:rsid w:val="006D68F2"/>
    <w:rsid w:val="006D6D15"/>
    <w:rsid w:val="006D7548"/>
    <w:rsid w:val="006E0F1E"/>
    <w:rsid w:val="006E1177"/>
    <w:rsid w:val="006E2203"/>
    <w:rsid w:val="006E30C8"/>
    <w:rsid w:val="006E3A99"/>
    <w:rsid w:val="006E3B03"/>
    <w:rsid w:val="006E433E"/>
    <w:rsid w:val="006E4572"/>
    <w:rsid w:val="006E50BB"/>
    <w:rsid w:val="006E54D8"/>
    <w:rsid w:val="006E77BF"/>
    <w:rsid w:val="006F11BB"/>
    <w:rsid w:val="006F2347"/>
    <w:rsid w:val="006F3A83"/>
    <w:rsid w:val="006F3C6E"/>
    <w:rsid w:val="006F4B57"/>
    <w:rsid w:val="006F5AE1"/>
    <w:rsid w:val="006F64F0"/>
    <w:rsid w:val="006F7366"/>
    <w:rsid w:val="006F7C48"/>
    <w:rsid w:val="006F7F89"/>
    <w:rsid w:val="00700FCE"/>
    <w:rsid w:val="00701326"/>
    <w:rsid w:val="00701C18"/>
    <w:rsid w:val="0070276B"/>
    <w:rsid w:val="007049CD"/>
    <w:rsid w:val="00705E09"/>
    <w:rsid w:val="00706016"/>
    <w:rsid w:val="00706178"/>
    <w:rsid w:val="007066F7"/>
    <w:rsid w:val="00707199"/>
    <w:rsid w:val="00707AB1"/>
    <w:rsid w:val="00710421"/>
    <w:rsid w:val="007110C9"/>
    <w:rsid w:val="00711BDB"/>
    <w:rsid w:val="00711E65"/>
    <w:rsid w:val="00714821"/>
    <w:rsid w:val="00714D99"/>
    <w:rsid w:val="0071543A"/>
    <w:rsid w:val="00717618"/>
    <w:rsid w:val="00721416"/>
    <w:rsid w:val="00721EA9"/>
    <w:rsid w:val="00721FDF"/>
    <w:rsid w:val="00722FC3"/>
    <w:rsid w:val="0072411A"/>
    <w:rsid w:val="007250E5"/>
    <w:rsid w:val="00725ED7"/>
    <w:rsid w:val="00727307"/>
    <w:rsid w:val="007273FB"/>
    <w:rsid w:val="00727411"/>
    <w:rsid w:val="0073122B"/>
    <w:rsid w:val="00732EF1"/>
    <w:rsid w:val="0073316E"/>
    <w:rsid w:val="007331EE"/>
    <w:rsid w:val="00733235"/>
    <w:rsid w:val="00733360"/>
    <w:rsid w:val="00734575"/>
    <w:rsid w:val="00734A65"/>
    <w:rsid w:val="00734C7B"/>
    <w:rsid w:val="00735084"/>
    <w:rsid w:val="0073602F"/>
    <w:rsid w:val="007370AF"/>
    <w:rsid w:val="00737434"/>
    <w:rsid w:val="00737A2D"/>
    <w:rsid w:val="007404AA"/>
    <w:rsid w:val="00741E68"/>
    <w:rsid w:val="0074294A"/>
    <w:rsid w:val="00742AEF"/>
    <w:rsid w:val="00744268"/>
    <w:rsid w:val="007463B6"/>
    <w:rsid w:val="007464E8"/>
    <w:rsid w:val="007504F7"/>
    <w:rsid w:val="007505BC"/>
    <w:rsid w:val="0075088F"/>
    <w:rsid w:val="00751772"/>
    <w:rsid w:val="0075311C"/>
    <w:rsid w:val="00754C01"/>
    <w:rsid w:val="00755E37"/>
    <w:rsid w:val="00757850"/>
    <w:rsid w:val="0076049C"/>
    <w:rsid w:val="0076098F"/>
    <w:rsid w:val="00761429"/>
    <w:rsid w:val="0076293E"/>
    <w:rsid w:val="00762A0B"/>
    <w:rsid w:val="00763B91"/>
    <w:rsid w:val="007655EC"/>
    <w:rsid w:val="00766032"/>
    <w:rsid w:val="00767BB3"/>
    <w:rsid w:val="00770E66"/>
    <w:rsid w:val="007710E4"/>
    <w:rsid w:val="007718F9"/>
    <w:rsid w:val="00773598"/>
    <w:rsid w:val="00773EA2"/>
    <w:rsid w:val="00774509"/>
    <w:rsid w:val="00775A12"/>
    <w:rsid w:val="00775B5B"/>
    <w:rsid w:val="0077635E"/>
    <w:rsid w:val="00777412"/>
    <w:rsid w:val="0078062A"/>
    <w:rsid w:val="00781AD9"/>
    <w:rsid w:val="00784B9C"/>
    <w:rsid w:val="007857C3"/>
    <w:rsid w:val="007858BD"/>
    <w:rsid w:val="00786EBE"/>
    <w:rsid w:val="007875A9"/>
    <w:rsid w:val="00787FAF"/>
    <w:rsid w:val="00791817"/>
    <w:rsid w:val="00791D88"/>
    <w:rsid w:val="00791FEA"/>
    <w:rsid w:val="0079236E"/>
    <w:rsid w:val="00793F7D"/>
    <w:rsid w:val="00794E16"/>
    <w:rsid w:val="0079574F"/>
    <w:rsid w:val="00797CFC"/>
    <w:rsid w:val="007A0E4C"/>
    <w:rsid w:val="007A3556"/>
    <w:rsid w:val="007A39A8"/>
    <w:rsid w:val="007A5A2F"/>
    <w:rsid w:val="007A61EB"/>
    <w:rsid w:val="007A63DE"/>
    <w:rsid w:val="007A69B1"/>
    <w:rsid w:val="007A75AD"/>
    <w:rsid w:val="007B37B5"/>
    <w:rsid w:val="007B38F3"/>
    <w:rsid w:val="007B39F9"/>
    <w:rsid w:val="007B3ED6"/>
    <w:rsid w:val="007B4225"/>
    <w:rsid w:val="007B6B25"/>
    <w:rsid w:val="007B7302"/>
    <w:rsid w:val="007B7908"/>
    <w:rsid w:val="007C02E2"/>
    <w:rsid w:val="007C09F1"/>
    <w:rsid w:val="007C0DB9"/>
    <w:rsid w:val="007C10B4"/>
    <w:rsid w:val="007C1D31"/>
    <w:rsid w:val="007C213F"/>
    <w:rsid w:val="007C2B8E"/>
    <w:rsid w:val="007C347E"/>
    <w:rsid w:val="007C554B"/>
    <w:rsid w:val="007C5D91"/>
    <w:rsid w:val="007C62DC"/>
    <w:rsid w:val="007D1EE3"/>
    <w:rsid w:val="007D241B"/>
    <w:rsid w:val="007D2B82"/>
    <w:rsid w:val="007D31B5"/>
    <w:rsid w:val="007D40B8"/>
    <w:rsid w:val="007D4CAF"/>
    <w:rsid w:val="007D5B2C"/>
    <w:rsid w:val="007D5BCF"/>
    <w:rsid w:val="007E03DF"/>
    <w:rsid w:val="007E164E"/>
    <w:rsid w:val="007E2952"/>
    <w:rsid w:val="007E3B81"/>
    <w:rsid w:val="007E5269"/>
    <w:rsid w:val="007E59ED"/>
    <w:rsid w:val="007E6BB5"/>
    <w:rsid w:val="007F1118"/>
    <w:rsid w:val="007F1E8E"/>
    <w:rsid w:val="007F2854"/>
    <w:rsid w:val="007F608E"/>
    <w:rsid w:val="007F6A85"/>
    <w:rsid w:val="007F7170"/>
    <w:rsid w:val="007F7489"/>
    <w:rsid w:val="0080002F"/>
    <w:rsid w:val="008000C5"/>
    <w:rsid w:val="00800CDC"/>
    <w:rsid w:val="008019D3"/>
    <w:rsid w:val="00802275"/>
    <w:rsid w:val="00802F70"/>
    <w:rsid w:val="00803BA4"/>
    <w:rsid w:val="0080568C"/>
    <w:rsid w:val="00805991"/>
    <w:rsid w:val="00810681"/>
    <w:rsid w:val="00810A70"/>
    <w:rsid w:val="00810B2C"/>
    <w:rsid w:val="00811034"/>
    <w:rsid w:val="008141AC"/>
    <w:rsid w:val="00814479"/>
    <w:rsid w:val="00814ABB"/>
    <w:rsid w:val="00814AC2"/>
    <w:rsid w:val="008150B7"/>
    <w:rsid w:val="008151FB"/>
    <w:rsid w:val="00815C48"/>
    <w:rsid w:val="00817C0F"/>
    <w:rsid w:val="00817F51"/>
    <w:rsid w:val="0082121F"/>
    <w:rsid w:val="00822CFF"/>
    <w:rsid w:val="008233EC"/>
    <w:rsid w:val="00823FB6"/>
    <w:rsid w:val="008245C2"/>
    <w:rsid w:val="00824C86"/>
    <w:rsid w:val="0082548E"/>
    <w:rsid w:val="0082639A"/>
    <w:rsid w:val="00827303"/>
    <w:rsid w:val="008317CE"/>
    <w:rsid w:val="008343B6"/>
    <w:rsid w:val="008343E6"/>
    <w:rsid w:val="00835370"/>
    <w:rsid w:val="00835807"/>
    <w:rsid w:val="00835AFE"/>
    <w:rsid w:val="0083657B"/>
    <w:rsid w:val="008369DB"/>
    <w:rsid w:val="00836D59"/>
    <w:rsid w:val="0083738A"/>
    <w:rsid w:val="00837E4B"/>
    <w:rsid w:val="008401BB"/>
    <w:rsid w:val="00841C38"/>
    <w:rsid w:val="00842105"/>
    <w:rsid w:val="00843109"/>
    <w:rsid w:val="0084380D"/>
    <w:rsid w:val="008439BE"/>
    <w:rsid w:val="00845F43"/>
    <w:rsid w:val="008467DE"/>
    <w:rsid w:val="00847B1B"/>
    <w:rsid w:val="008505E3"/>
    <w:rsid w:val="008548C5"/>
    <w:rsid w:val="00855672"/>
    <w:rsid w:val="00856502"/>
    <w:rsid w:val="00856BA0"/>
    <w:rsid w:val="008578BF"/>
    <w:rsid w:val="0086048A"/>
    <w:rsid w:val="008607B5"/>
    <w:rsid w:val="00860A0E"/>
    <w:rsid w:val="0086129B"/>
    <w:rsid w:val="0086165D"/>
    <w:rsid w:val="0086191E"/>
    <w:rsid w:val="008651DD"/>
    <w:rsid w:val="0086687E"/>
    <w:rsid w:val="00867140"/>
    <w:rsid w:val="0086769C"/>
    <w:rsid w:val="00867C67"/>
    <w:rsid w:val="0087127A"/>
    <w:rsid w:val="0087161F"/>
    <w:rsid w:val="00872964"/>
    <w:rsid w:val="008748A6"/>
    <w:rsid w:val="008748AA"/>
    <w:rsid w:val="00874AE2"/>
    <w:rsid w:val="00874D89"/>
    <w:rsid w:val="00875404"/>
    <w:rsid w:val="00875BA3"/>
    <w:rsid w:val="00876901"/>
    <w:rsid w:val="00880F4D"/>
    <w:rsid w:val="00882345"/>
    <w:rsid w:val="00883739"/>
    <w:rsid w:val="008848C4"/>
    <w:rsid w:val="00884966"/>
    <w:rsid w:val="00885621"/>
    <w:rsid w:val="00886B78"/>
    <w:rsid w:val="00887274"/>
    <w:rsid w:val="00890830"/>
    <w:rsid w:val="008909EF"/>
    <w:rsid w:val="00892456"/>
    <w:rsid w:val="00892B8B"/>
    <w:rsid w:val="0089638B"/>
    <w:rsid w:val="00896D91"/>
    <w:rsid w:val="0089766C"/>
    <w:rsid w:val="00897D90"/>
    <w:rsid w:val="008A03E8"/>
    <w:rsid w:val="008A0434"/>
    <w:rsid w:val="008A0B73"/>
    <w:rsid w:val="008A29B2"/>
    <w:rsid w:val="008A5D3B"/>
    <w:rsid w:val="008A6166"/>
    <w:rsid w:val="008A6401"/>
    <w:rsid w:val="008A6A00"/>
    <w:rsid w:val="008A6AD9"/>
    <w:rsid w:val="008B15EF"/>
    <w:rsid w:val="008B1CD1"/>
    <w:rsid w:val="008B21ED"/>
    <w:rsid w:val="008B2FE4"/>
    <w:rsid w:val="008B3C2D"/>
    <w:rsid w:val="008B5788"/>
    <w:rsid w:val="008B6AFF"/>
    <w:rsid w:val="008B79FA"/>
    <w:rsid w:val="008C10E5"/>
    <w:rsid w:val="008C114F"/>
    <w:rsid w:val="008C11B9"/>
    <w:rsid w:val="008C18BC"/>
    <w:rsid w:val="008C27ED"/>
    <w:rsid w:val="008C28E5"/>
    <w:rsid w:val="008C2FF3"/>
    <w:rsid w:val="008C577F"/>
    <w:rsid w:val="008C7975"/>
    <w:rsid w:val="008D023F"/>
    <w:rsid w:val="008D097B"/>
    <w:rsid w:val="008D225B"/>
    <w:rsid w:val="008D22AE"/>
    <w:rsid w:val="008D2526"/>
    <w:rsid w:val="008D7296"/>
    <w:rsid w:val="008D7A1E"/>
    <w:rsid w:val="008E033C"/>
    <w:rsid w:val="008E0770"/>
    <w:rsid w:val="008E0E9A"/>
    <w:rsid w:val="008E3E95"/>
    <w:rsid w:val="008E4A23"/>
    <w:rsid w:val="008E4B0E"/>
    <w:rsid w:val="008E4B4F"/>
    <w:rsid w:val="008E4FE4"/>
    <w:rsid w:val="008E5523"/>
    <w:rsid w:val="008E653C"/>
    <w:rsid w:val="008E7ACD"/>
    <w:rsid w:val="008F0FA4"/>
    <w:rsid w:val="008F313A"/>
    <w:rsid w:val="008F3F87"/>
    <w:rsid w:val="009008FB"/>
    <w:rsid w:val="0090104A"/>
    <w:rsid w:val="0090233E"/>
    <w:rsid w:val="00903F16"/>
    <w:rsid w:val="00904013"/>
    <w:rsid w:val="00904E78"/>
    <w:rsid w:val="00910AF4"/>
    <w:rsid w:val="00912244"/>
    <w:rsid w:val="00913EB1"/>
    <w:rsid w:val="00914027"/>
    <w:rsid w:val="00915A68"/>
    <w:rsid w:val="00916703"/>
    <w:rsid w:val="00917435"/>
    <w:rsid w:val="00920B4B"/>
    <w:rsid w:val="00921840"/>
    <w:rsid w:val="00925737"/>
    <w:rsid w:val="00926B06"/>
    <w:rsid w:val="0093340C"/>
    <w:rsid w:val="00933A36"/>
    <w:rsid w:val="009340D3"/>
    <w:rsid w:val="009346EB"/>
    <w:rsid w:val="00934F66"/>
    <w:rsid w:val="00935B5D"/>
    <w:rsid w:val="009365DB"/>
    <w:rsid w:val="00936F66"/>
    <w:rsid w:val="00937174"/>
    <w:rsid w:val="00940245"/>
    <w:rsid w:val="00941A50"/>
    <w:rsid w:val="00942B8E"/>
    <w:rsid w:val="009456A0"/>
    <w:rsid w:val="0094693F"/>
    <w:rsid w:val="00951516"/>
    <w:rsid w:val="00952CB2"/>
    <w:rsid w:val="0095426C"/>
    <w:rsid w:val="00955641"/>
    <w:rsid w:val="009576EA"/>
    <w:rsid w:val="009608B6"/>
    <w:rsid w:val="009638FD"/>
    <w:rsid w:val="00964BC4"/>
    <w:rsid w:val="00964FAE"/>
    <w:rsid w:val="009663F8"/>
    <w:rsid w:val="00966858"/>
    <w:rsid w:val="00971A65"/>
    <w:rsid w:val="00973869"/>
    <w:rsid w:val="0097417D"/>
    <w:rsid w:val="00974FA2"/>
    <w:rsid w:val="00975050"/>
    <w:rsid w:val="00980448"/>
    <w:rsid w:val="00980475"/>
    <w:rsid w:val="00980611"/>
    <w:rsid w:val="00980CEA"/>
    <w:rsid w:val="009812A6"/>
    <w:rsid w:val="009813A1"/>
    <w:rsid w:val="00982DC7"/>
    <w:rsid w:val="009858C3"/>
    <w:rsid w:val="009858C6"/>
    <w:rsid w:val="00985A8E"/>
    <w:rsid w:val="009862BC"/>
    <w:rsid w:val="009877F3"/>
    <w:rsid w:val="00987D86"/>
    <w:rsid w:val="009924A9"/>
    <w:rsid w:val="00994189"/>
    <w:rsid w:val="009942AE"/>
    <w:rsid w:val="00994CED"/>
    <w:rsid w:val="009958DA"/>
    <w:rsid w:val="009A07EB"/>
    <w:rsid w:val="009A13B3"/>
    <w:rsid w:val="009A1971"/>
    <w:rsid w:val="009A2ACE"/>
    <w:rsid w:val="009A3A4B"/>
    <w:rsid w:val="009A4E44"/>
    <w:rsid w:val="009A4FE4"/>
    <w:rsid w:val="009A6EB6"/>
    <w:rsid w:val="009A76AC"/>
    <w:rsid w:val="009B1199"/>
    <w:rsid w:val="009B1FE0"/>
    <w:rsid w:val="009B27FB"/>
    <w:rsid w:val="009B2B0E"/>
    <w:rsid w:val="009B2E15"/>
    <w:rsid w:val="009B51D3"/>
    <w:rsid w:val="009B549D"/>
    <w:rsid w:val="009B6081"/>
    <w:rsid w:val="009B67DE"/>
    <w:rsid w:val="009B7F08"/>
    <w:rsid w:val="009C06DF"/>
    <w:rsid w:val="009C0C47"/>
    <w:rsid w:val="009C20C1"/>
    <w:rsid w:val="009C3AD2"/>
    <w:rsid w:val="009C4B4D"/>
    <w:rsid w:val="009C51F0"/>
    <w:rsid w:val="009C5AC7"/>
    <w:rsid w:val="009C5B1B"/>
    <w:rsid w:val="009C6284"/>
    <w:rsid w:val="009D01B0"/>
    <w:rsid w:val="009D1523"/>
    <w:rsid w:val="009D1A69"/>
    <w:rsid w:val="009D25A1"/>
    <w:rsid w:val="009D37C8"/>
    <w:rsid w:val="009D41D0"/>
    <w:rsid w:val="009D505E"/>
    <w:rsid w:val="009D5165"/>
    <w:rsid w:val="009D6581"/>
    <w:rsid w:val="009D7604"/>
    <w:rsid w:val="009D7920"/>
    <w:rsid w:val="009D7D62"/>
    <w:rsid w:val="009E0479"/>
    <w:rsid w:val="009E401C"/>
    <w:rsid w:val="009E4DA9"/>
    <w:rsid w:val="009E5528"/>
    <w:rsid w:val="009E5A1D"/>
    <w:rsid w:val="009E6EC2"/>
    <w:rsid w:val="009E71D9"/>
    <w:rsid w:val="009E7424"/>
    <w:rsid w:val="009E7B5B"/>
    <w:rsid w:val="009F02E3"/>
    <w:rsid w:val="009F0BED"/>
    <w:rsid w:val="009F0D76"/>
    <w:rsid w:val="009F0E79"/>
    <w:rsid w:val="009F30CF"/>
    <w:rsid w:val="009F328A"/>
    <w:rsid w:val="009F3501"/>
    <w:rsid w:val="009F66A5"/>
    <w:rsid w:val="009F7D09"/>
    <w:rsid w:val="00A00CA3"/>
    <w:rsid w:val="00A00F4A"/>
    <w:rsid w:val="00A01BB0"/>
    <w:rsid w:val="00A02D60"/>
    <w:rsid w:val="00A05187"/>
    <w:rsid w:val="00A0617A"/>
    <w:rsid w:val="00A067C2"/>
    <w:rsid w:val="00A06D43"/>
    <w:rsid w:val="00A07301"/>
    <w:rsid w:val="00A1015C"/>
    <w:rsid w:val="00A110A2"/>
    <w:rsid w:val="00A12277"/>
    <w:rsid w:val="00A12835"/>
    <w:rsid w:val="00A12A40"/>
    <w:rsid w:val="00A12A68"/>
    <w:rsid w:val="00A1409F"/>
    <w:rsid w:val="00A15190"/>
    <w:rsid w:val="00A16B86"/>
    <w:rsid w:val="00A2072B"/>
    <w:rsid w:val="00A24C0E"/>
    <w:rsid w:val="00A24F2A"/>
    <w:rsid w:val="00A2536A"/>
    <w:rsid w:val="00A25630"/>
    <w:rsid w:val="00A26810"/>
    <w:rsid w:val="00A2797F"/>
    <w:rsid w:val="00A314D8"/>
    <w:rsid w:val="00A32048"/>
    <w:rsid w:val="00A3212B"/>
    <w:rsid w:val="00A32862"/>
    <w:rsid w:val="00A331D4"/>
    <w:rsid w:val="00A343E0"/>
    <w:rsid w:val="00A365F1"/>
    <w:rsid w:val="00A40146"/>
    <w:rsid w:val="00A425CB"/>
    <w:rsid w:val="00A4260C"/>
    <w:rsid w:val="00A42946"/>
    <w:rsid w:val="00A439D6"/>
    <w:rsid w:val="00A43FAC"/>
    <w:rsid w:val="00A44BDC"/>
    <w:rsid w:val="00A466E4"/>
    <w:rsid w:val="00A46CE4"/>
    <w:rsid w:val="00A50314"/>
    <w:rsid w:val="00A50606"/>
    <w:rsid w:val="00A5119C"/>
    <w:rsid w:val="00A517B8"/>
    <w:rsid w:val="00A51FF0"/>
    <w:rsid w:val="00A52158"/>
    <w:rsid w:val="00A5307A"/>
    <w:rsid w:val="00A54955"/>
    <w:rsid w:val="00A551E3"/>
    <w:rsid w:val="00A55526"/>
    <w:rsid w:val="00A56BAE"/>
    <w:rsid w:val="00A57183"/>
    <w:rsid w:val="00A60D24"/>
    <w:rsid w:val="00A61592"/>
    <w:rsid w:val="00A61B66"/>
    <w:rsid w:val="00A6261B"/>
    <w:rsid w:val="00A63090"/>
    <w:rsid w:val="00A63DD7"/>
    <w:rsid w:val="00A64485"/>
    <w:rsid w:val="00A64A0E"/>
    <w:rsid w:val="00A65628"/>
    <w:rsid w:val="00A66117"/>
    <w:rsid w:val="00A665EF"/>
    <w:rsid w:val="00A66BA2"/>
    <w:rsid w:val="00A66DCC"/>
    <w:rsid w:val="00A67BD3"/>
    <w:rsid w:val="00A71529"/>
    <w:rsid w:val="00A71D79"/>
    <w:rsid w:val="00A71DFA"/>
    <w:rsid w:val="00A72B14"/>
    <w:rsid w:val="00A73244"/>
    <w:rsid w:val="00A733C8"/>
    <w:rsid w:val="00A753A9"/>
    <w:rsid w:val="00A762F7"/>
    <w:rsid w:val="00A7659F"/>
    <w:rsid w:val="00A7780B"/>
    <w:rsid w:val="00A80E45"/>
    <w:rsid w:val="00A81AFD"/>
    <w:rsid w:val="00A82137"/>
    <w:rsid w:val="00A82768"/>
    <w:rsid w:val="00A82785"/>
    <w:rsid w:val="00A827A5"/>
    <w:rsid w:val="00A83127"/>
    <w:rsid w:val="00A85F0B"/>
    <w:rsid w:val="00A87E13"/>
    <w:rsid w:val="00A87EBF"/>
    <w:rsid w:val="00A90932"/>
    <w:rsid w:val="00A92234"/>
    <w:rsid w:val="00A957F9"/>
    <w:rsid w:val="00A9606D"/>
    <w:rsid w:val="00A971D5"/>
    <w:rsid w:val="00A97F78"/>
    <w:rsid w:val="00AA0D94"/>
    <w:rsid w:val="00AA0E9E"/>
    <w:rsid w:val="00AA1D92"/>
    <w:rsid w:val="00AA2060"/>
    <w:rsid w:val="00AA369D"/>
    <w:rsid w:val="00AA3F6E"/>
    <w:rsid w:val="00AA438D"/>
    <w:rsid w:val="00AA552D"/>
    <w:rsid w:val="00AA58EA"/>
    <w:rsid w:val="00AA5D54"/>
    <w:rsid w:val="00AB0D16"/>
    <w:rsid w:val="00AB305B"/>
    <w:rsid w:val="00AB382F"/>
    <w:rsid w:val="00AB387F"/>
    <w:rsid w:val="00AB4F65"/>
    <w:rsid w:val="00AB540D"/>
    <w:rsid w:val="00AB6F80"/>
    <w:rsid w:val="00AB747C"/>
    <w:rsid w:val="00AC0783"/>
    <w:rsid w:val="00AC1F08"/>
    <w:rsid w:val="00AC2A06"/>
    <w:rsid w:val="00AC2D35"/>
    <w:rsid w:val="00AC4EAF"/>
    <w:rsid w:val="00AC500C"/>
    <w:rsid w:val="00AC5125"/>
    <w:rsid w:val="00AC6BA7"/>
    <w:rsid w:val="00AC7085"/>
    <w:rsid w:val="00AC7086"/>
    <w:rsid w:val="00AC74BF"/>
    <w:rsid w:val="00AC77FA"/>
    <w:rsid w:val="00AC7EB4"/>
    <w:rsid w:val="00AD015B"/>
    <w:rsid w:val="00AD0553"/>
    <w:rsid w:val="00AD186D"/>
    <w:rsid w:val="00AD1B28"/>
    <w:rsid w:val="00AD2EA7"/>
    <w:rsid w:val="00AD45BB"/>
    <w:rsid w:val="00AD565D"/>
    <w:rsid w:val="00AD5943"/>
    <w:rsid w:val="00AD5C73"/>
    <w:rsid w:val="00AD5D33"/>
    <w:rsid w:val="00AD6B23"/>
    <w:rsid w:val="00AD7DBC"/>
    <w:rsid w:val="00AD7DE3"/>
    <w:rsid w:val="00AD7E33"/>
    <w:rsid w:val="00AE0CDB"/>
    <w:rsid w:val="00AE1736"/>
    <w:rsid w:val="00AE1BBC"/>
    <w:rsid w:val="00AE2EB0"/>
    <w:rsid w:val="00AE3BD4"/>
    <w:rsid w:val="00AE4790"/>
    <w:rsid w:val="00AE7756"/>
    <w:rsid w:val="00AF089F"/>
    <w:rsid w:val="00AF192E"/>
    <w:rsid w:val="00AF2E0A"/>
    <w:rsid w:val="00AF3E4E"/>
    <w:rsid w:val="00AF41D2"/>
    <w:rsid w:val="00AF5D3F"/>
    <w:rsid w:val="00AF6A65"/>
    <w:rsid w:val="00B00138"/>
    <w:rsid w:val="00B01046"/>
    <w:rsid w:val="00B01993"/>
    <w:rsid w:val="00B0207A"/>
    <w:rsid w:val="00B02FE2"/>
    <w:rsid w:val="00B04D3F"/>
    <w:rsid w:val="00B0513D"/>
    <w:rsid w:val="00B052EC"/>
    <w:rsid w:val="00B065F1"/>
    <w:rsid w:val="00B07EA5"/>
    <w:rsid w:val="00B1009D"/>
    <w:rsid w:val="00B10732"/>
    <w:rsid w:val="00B10901"/>
    <w:rsid w:val="00B10DEF"/>
    <w:rsid w:val="00B11555"/>
    <w:rsid w:val="00B13543"/>
    <w:rsid w:val="00B14D28"/>
    <w:rsid w:val="00B151DF"/>
    <w:rsid w:val="00B15291"/>
    <w:rsid w:val="00B164ED"/>
    <w:rsid w:val="00B16E82"/>
    <w:rsid w:val="00B20195"/>
    <w:rsid w:val="00B2048D"/>
    <w:rsid w:val="00B20DE9"/>
    <w:rsid w:val="00B2124B"/>
    <w:rsid w:val="00B23196"/>
    <w:rsid w:val="00B23C4C"/>
    <w:rsid w:val="00B245D7"/>
    <w:rsid w:val="00B2613B"/>
    <w:rsid w:val="00B26296"/>
    <w:rsid w:val="00B262F5"/>
    <w:rsid w:val="00B2644D"/>
    <w:rsid w:val="00B300D7"/>
    <w:rsid w:val="00B30215"/>
    <w:rsid w:val="00B3077C"/>
    <w:rsid w:val="00B30DAE"/>
    <w:rsid w:val="00B30E16"/>
    <w:rsid w:val="00B313D2"/>
    <w:rsid w:val="00B32C06"/>
    <w:rsid w:val="00B33084"/>
    <w:rsid w:val="00B3457B"/>
    <w:rsid w:val="00B3560D"/>
    <w:rsid w:val="00B36507"/>
    <w:rsid w:val="00B366A6"/>
    <w:rsid w:val="00B369FC"/>
    <w:rsid w:val="00B37D18"/>
    <w:rsid w:val="00B434CC"/>
    <w:rsid w:val="00B43CE8"/>
    <w:rsid w:val="00B43D01"/>
    <w:rsid w:val="00B45C31"/>
    <w:rsid w:val="00B470C8"/>
    <w:rsid w:val="00B472AF"/>
    <w:rsid w:val="00B503AC"/>
    <w:rsid w:val="00B50B9B"/>
    <w:rsid w:val="00B5187B"/>
    <w:rsid w:val="00B51E40"/>
    <w:rsid w:val="00B52176"/>
    <w:rsid w:val="00B521A1"/>
    <w:rsid w:val="00B52F1D"/>
    <w:rsid w:val="00B537BF"/>
    <w:rsid w:val="00B55475"/>
    <w:rsid w:val="00B560DE"/>
    <w:rsid w:val="00B60010"/>
    <w:rsid w:val="00B606F7"/>
    <w:rsid w:val="00B60CBA"/>
    <w:rsid w:val="00B613A3"/>
    <w:rsid w:val="00B61471"/>
    <w:rsid w:val="00B61FFE"/>
    <w:rsid w:val="00B62029"/>
    <w:rsid w:val="00B6274E"/>
    <w:rsid w:val="00B62C0C"/>
    <w:rsid w:val="00B62FA5"/>
    <w:rsid w:val="00B63194"/>
    <w:rsid w:val="00B638C6"/>
    <w:rsid w:val="00B64904"/>
    <w:rsid w:val="00B655A0"/>
    <w:rsid w:val="00B664BE"/>
    <w:rsid w:val="00B670D1"/>
    <w:rsid w:val="00B67130"/>
    <w:rsid w:val="00B70A5A"/>
    <w:rsid w:val="00B70B4A"/>
    <w:rsid w:val="00B714AD"/>
    <w:rsid w:val="00B73F71"/>
    <w:rsid w:val="00B74680"/>
    <w:rsid w:val="00B756D2"/>
    <w:rsid w:val="00B75C5A"/>
    <w:rsid w:val="00B76DDD"/>
    <w:rsid w:val="00B7789A"/>
    <w:rsid w:val="00B82327"/>
    <w:rsid w:val="00B8291F"/>
    <w:rsid w:val="00B84095"/>
    <w:rsid w:val="00B84FF1"/>
    <w:rsid w:val="00B85444"/>
    <w:rsid w:val="00B8575B"/>
    <w:rsid w:val="00B872B4"/>
    <w:rsid w:val="00B90291"/>
    <w:rsid w:val="00B90874"/>
    <w:rsid w:val="00B917B0"/>
    <w:rsid w:val="00B91BCC"/>
    <w:rsid w:val="00B91E2E"/>
    <w:rsid w:val="00B925C2"/>
    <w:rsid w:val="00B92BFF"/>
    <w:rsid w:val="00B92CC9"/>
    <w:rsid w:val="00B9311F"/>
    <w:rsid w:val="00B937FA"/>
    <w:rsid w:val="00B9380B"/>
    <w:rsid w:val="00B947E3"/>
    <w:rsid w:val="00B94B2F"/>
    <w:rsid w:val="00B94C06"/>
    <w:rsid w:val="00BA3A89"/>
    <w:rsid w:val="00BA4440"/>
    <w:rsid w:val="00BA44F2"/>
    <w:rsid w:val="00BA4E41"/>
    <w:rsid w:val="00BA5EC7"/>
    <w:rsid w:val="00BA6B7F"/>
    <w:rsid w:val="00BA7B38"/>
    <w:rsid w:val="00BB04F3"/>
    <w:rsid w:val="00BB0521"/>
    <w:rsid w:val="00BB1756"/>
    <w:rsid w:val="00BB2BCF"/>
    <w:rsid w:val="00BB4433"/>
    <w:rsid w:val="00BB44F8"/>
    <w:rsid w:val="00BB47E5"/>
    <w:rsid w:val="00BB485E"/>
    <w:rsid w:val="00BB572D"/>
    <w:rsid w:val="00BB591F"/>
    <w:rsid w:val="00BB6183"/>
    <w:rsid w:val="00BB651E"/>
    <w:rsid w:val="00BB65CB"/>
    <w:rsid w:val="00BB670E"/>
    <w:rsid w:val="00BB68C4"/>
    <w:rsid w:val="00BB6E33"/>
    <w:rsid w:val="00BB6F5B"/>
    <w:rsid w:val="00BB7733"/>
    <w:rsid w:val="00BC07FB"/>
    <w:rsid w:val="00BC0FB5"/>
    <w:rsid w:val="00BC266D"/>
    <w:rsid w:val="00BC29C5"/>
    <w:rsid w:val="00BC2F19"/>
    <w:rsid w:val="00BC33B1"/>
    <w:rsid w:val="00BC368C"/>
    <w:rsid w:val="00BC39CA"/>
    <w:rsid w:val="00BC546B"/>
    <w:rsid w:val="00BC6686"/>
    <w:rsid w:val="00BC66F5"/>
    <w:rsid w:val="00BC6E86"/>
    <w:rsid w:val="00BC7188"/>
    <w:rsid w:val="00BC7276"/>
    <w:rsid w:val="00BD02F7"/>
    <w:rsid w:val="00BD0D70"/>
    <w:rsid w:val="00BD310A"/>
    <w:rsid w:val="00BD32F9"/>
    <w:rsid w:val="00BD394C"/>
    <w:rsid w:val="00BD7C43"/>
    <w:rsid w:val="00BD7E81"/>
    <w:rsid w:val="00BD7FE9"/>
    <w:rsid w:val="00BE038F"/>
    <w:rsid w:val="00BE119C"/>
    <w:rsid w:val="00BE1D84"/>
    <w:rsid w:val="00BE3454"/>
    <w:rsid w:val="00BE3D74"/>
    <w:rsid w:val="00BE67B5"/>
    <w:rsid w:val="00BE7A92"/>
    <w:rsid w:val="00BF000A"/>
    <w:rsid w:val="00BF11A8"/>
    <w:rsid w:val="00BF21F7"/>
    <w:rsid w:val="00BF37B0"/>
    <w:rsid w:val="00BF423A"/>
    <w:rsid w:val="00BF5A40"/>
    <w:rsid w:val="00BF659F"/>
    <w:rsid w:val="00BF68CB"/>
    <w:rsid w:val="00BF6C2F"/>
    <w:rsid w:val="00C000D5"/>
    <w:rsid w:val="00C003EB"/>
    <w:rsid w:val="00C01291"/>
    <w:rsid w:val="00C01415"/>
    <w:rsid w:val="00C02867"/>
    <w:rsid w:val="00C02F49"/>
    <w:rsid w:val="00C04C6B"/>
    <w:rsid w:val="00C05935"/>
    <w:rsid w:val="00C05ABD"/>
    <w:rsid w:val="00C06124"/>
    <w:rsid w:val="00C06ECA"/>
    <w:rsid w:val="00C10652"/>
    <w:rsid w:val="00C10BF4"/>
    <w:rsid w:val="00C10DB6"/>
    <w:rsid w:val="00C12093"/>
    <w:rsid w:val="00C1231B"/>
    <w:rsid w:val="00C15F57"/>
    <w:rsid w:val="00C17553"/>
    <w:rsid w:val="00C20391"/>
    <w:rsid w:val="00C20C4B"/>
    <w:rsid w:val="00C20CB7"/>
    <w:rsid w:val="00C20D34"/>
    <w:rsid w:val="00C20EBC"/>
    <w:rsid w:val="00C21850"/>
    <w:rsid w:val="00C21D8E"/>
    <w:rsid w:val="00C22A3F"/>
    <w:rsid w:val="00C22AA4"/>
    <w:rsid w:val="00C22B6E"/>
    <w:rsid w:val="00C22C07"/>
    <w:rsid w:val="00C22F14"/>
    <w:rsid w:val="00C23542"/>
    <w:rsid w:val="00C24155"/>
    <w:rsid w:val="00C24637"/>
    <w:rsid w:val="00C25A62"/>
    <w:rsid w:val="00C26EA8"/>
    <w:rsid w:val="00C2760B"/>
    <w:rsid w:val="00C27A14"/>
    <w:rsid w:val="00C30A69"/>
    <w:rsid w:val="00C31C5F"/>
    <w:rsid w:val="00C33430"/>
    <w:rsid w:val="00C35222"/>
    <w:rsid w:val="00C35D56"/>
    <w:rsid w:val="00C365C8"/>
    <w:rsid w:val="00C37078"/>
    <w:rsid w:val="00C40BE9"/>
    <w:rsid w:val="00C41117"/>
    <w:rsid w:val="00C4241D"/>
    <w:rsid w:val="00C4367A"/>
    <w:rsid w:val="00C43759"/>
    <w:rsid w:val="00C44937"/>
    <w:rsid w:val="00C45C40"/>
    <w:rsid w:val="00C4628F"/>
    <w:rsid w:val="00C46B16"/>
    <w:rsid w:val="00C46C4C"/>
    <w:rsid w:val="00C46F0D"/>
    <w:rsid w:val="00C4735B"/>
    <w:rsid w:val="00C47D44"/>
    <w:rsid w:val="00C47E19"/>
    <w:rsid w:val="00C50B5D"/>
    <w:rsid w:val="00C51037"/>
    <w:rsid w:val="00C511BA"/>
    <w:rsid w:val="00C52224"/>
    <w:rsid w:val="00C52F2E"/>
    <w:rsid w:val="00C54F97"/>
    <w:rsid w:val="00C551A3"/>
    <w:rsid w:val="00C55DF1"/>
    <w:rsid w:val="00C55EF5"/>
    <w:rsid w:val="00C56294"/>
    <w:rsid w:val="00C5676F"/>
    <w:rsid w:val="00C5762B"/>
    <w:rsid w:val="00C6057C"/>
    <w:rsid w:val="00C60A2E"/>
    <w:rsid w:val="00C60AC4"/>
    <w:rsid w:val="00C60E70"/>
    <w:rsid w:val="00C61C2F"/>
    <w:rsid w:val="00C61E0E"/>
    <w:rsid w:val="00C63C2D"/>
    <w:rsid w:val="00C64086"/>
    <w:rsid w:val="00C64551"/>
    <w:rsid w:val="00C67D97"/>
    <w:rsid w:val="00C70A36"/>
    <w:rsid w:val="00C70A74"/>
    <w:rsid w:val="00C71235"/>
    <w:rsid w:val="00C7231A"/>
    <w:rsid w:val="00C725BB"/>
    <w:rsid w:val="00C727F9"/>
    <w:rsid w:val="00C73371"/>
    <w:rsid w:val="00C759CB"/>
    <w:rsid w:val="00C76DE9"/>
    <w:rsid w:val="00C76E3B"/>
    <w:rsid w:val="00C7753C"/>
    <w:rsid w:val="00C77896"/>
    <w:rsid w:val="00C77933"/>
    <w:rsid w:val="00C80932"/>
    <w:rsid w:val="00C809A7"/>
    <w:rsid w:val="00C812EE"/>
    <w:rsid w:val="00C81409"/>
    <w:rsid w:val="00C81F99"/>
    <w:rsid w:val="00C82484"/>
    <w:rsid w:val="00C8249F"/>
    <w:rsid w:val="00C82BC9"/>
    <w:rsid w:val="00C82D98"/>
    <w:rsid w:val="00C84A74"/>
    <w:rsid w:val="00C8614A"/>
    <w:rsid w:val="00C902E6"/>
    <w:rsid w:val="00C90BE9"/>
    <w:rsid w:val="00C91AB3"/>
    <w:rsid w:val="00C92210"/>
    <w:rsid w:val="00C92305"/>
    <w:rsid w:val="00C92A07"/>
    <w:rsid w:val="00C9367F"/>
    <w:rsid w:val="00C939E9"/>
    <w:rsid w:val="00C93B86"/>
    <w:rsid w:val="00C93ED7"/>
    <w:rsid w:val="00C9498D"/>
    <w:rsid w:val="00C9607C"/>
    <w:rsid w:val="00C97258"/>
    <w:rsid w:val="00C973D9"/>
    <w:rsid w:val="00C974BE"/>
    <w:rsid w:val="00CA0093"/>
    <w:rsid w:val="00CA04E4"/>
    <w:rsid w:val="00CA0BA8"/>
    <w:rsid w:val="00CA43EF"/>
    <w:rsid w:val="00CA474F"/>
    <w:rsid w:val="00CA5047"/>
    <w:rsid w:val="00CA534B"/>
    <w:rsid w:val="00CB041C"/>
    <w:rsid w:val="00CB0B42"/>
    <w:rsid w:val="00CB0E2B"/>
    <w:rsid w:val="00CB2B2D"/>
    <w:rsid w:val="00CB4051"/>
    <w:rsid w:val="00CB49A2"/>
    <w:rsid w:val="00CB49F2"/>
    <w:rsid w:val="00CB7B04"/>
    <w:rsid w:val="00CC1BF8"/>
    <w:rsid w:val="00CC20C2"/>
    <w:rsid w:val="00CC308B"/>
    <w:rsid w:val="00CC385E"/>
    <w:rsid w:val="00CC3C0F"/>
    <w:rsid w:val="00CC48BA"/>
    <w:rsid w:val="00CC5376"/>
    <w:rsid w:val="00CC56CD"/>
    <w:rsid w:val="00CC5A86"/>
    <w:rsid w:val="00CC64AC"/>
    <w:rsid w:val="00CC6523"/>
    <w:rsid w:val="00CC6F72"/>
    <w:rsid w:val="00CC705E"/>
    <w:rsid w:val="00CC7285"/>
    <w:rsid w:val="00CD1BCB"/>
    <w:rsid w:val="00CD1C59"/>
    <w:rsid w:val="00CD2660"/>
    <w:rsid w:val="00CD29DE"/>
    <w:rsid w:val="00CD3E75"/>
    <w:rsid w:val="00CD4622"/>
    <w:rsid w:val="00CD5472"/>
    <w:rsid w:val="00CD568E"/>
    <w:rsid w:val="00CD6735"/>
    <w:rsid w:val="00CD7D92"/>
    <w:rsid w:val="00CE0D1C"/>
    <w:rsid w:val="00CE15A1"/>
    <w:rsid w:val="00CE1AB1"/>
    <w:rsid w:val="00CE47D0"/>
    <w:rsid w:val="00CE6878"/>
    <w:rsid w:val="00CE7959"/>
    <w:rsid w:val="00CE7B01"/>
    <w:rsid w:val="00CF0D2C"/>
    <w:rsid w:val="00CF1352"/>
    <w:rsid w:val="00CF14DE"/>
    <w:rsid w:val="00CF2B49"/>
    <w:rsid w:val="00CF2FD5"/>
    <w:rsid w:val="00CF4E8B"/>
    <w:rsid w:val="00CF5846"/>
    <w:rsid w:val="00CF638A"/>
    <w:rsid w:val="00CF646D"/>
    <w:rsid w:val="00D00CE8"/>
    <w:rsid w:val="00D022AA"/>
    <w:rsid w:val="00D043DE"/>
    <w:rsid w:val="00D05A20"/>
    <w:rsid w:val="00D06008"/>
    <w:rsid w:val="00D079CD"/>
    <w:rsid w:val="00D10072"/>
    <w:rsid w:val="00D106F0"/>
    <w:rsid w:val="00D110EF"/>
    <w:rsid w:val="00D1159B"/>
    <w:rsid w:val="00D1177D"/>
    <w:rsid w:val="00D1220E"/>
    <w:rsid w:val="00D13975"/>
    <w:rsid w:val="00D143ED"/>
    <w:rsid w:val="00D1607C"/>
    <w:rsid w:val="00D1656C"/>
    <w:rsid w:val="00D16C9D"/>
    <w:rsid w:val="00D17BB4"/>
    <w:rsid w:val="00D17FB9"/>
    <w:rsid w:val="00D208DC"/>
    <w:rsid w:val="00D20B19"/>
    <w:rsid w:val="00D22B2F"/>
    <w:rsid w:val="00D235DC"/>
    <w:rsid w:val="00D24354"/>
    <w:rsid w:val="00D2453D"/>
    <w:rsid w:val="00D27ABD"/>
    <w:rsid w:val="00D27C2C"/>
    <w:rsid w:val="00D27D5C"/>
    <w:rsid w:val="00D301A8"/>
    <w:rsid w:val="00D30754"/>
    <w:rsid w:val="00D30C39"/>
    <w:rsid w:val="00D35FE3"/>
    <w:rsid w:val="00D37DD5"/>
    <w:rsid w:val="00D404D0"/>
    <w:rsid w:val="00D422DD"/>
    <w:rsid w:val="00D439F8"/>
    <w:rsid w:val="00D44C37"/>
    <w:rsid w:val="00D4521A"/>
    <w:rsid w:val="00D45A3B"/>
    <w:rsid w:val="00D4612F"/>
    <w:rsid w:val="00D47305"/>
    <w:rsid w:val="00D5121E"/>
    <w:rsid w:val="00D5136D"/>
    <w:rsid w:val="00D519E0"/>
    <w:rsid w:val="00D51AEA"/>
    <w:rsid w:val="00D51E0C"/>
    <w:rsid w:val="00D553CC"/>
    <w:rsid w:val="00D55662"/>
    <w:rsid w:val="00D56C94"/>
    <w:rsid w:val="00D56FC1"/>
    <w:rsid w:val="00D5759E"/>
    <w:rsid w:val="00D60D26"/>
    <w:rsid w:val="00D61898"/>
    <w:rsid w:val="00D6397A"/>
    <w:rsid w:val="00D6399C"/>
    <w:rsid w:val="00D640D3"/>
    <w:rsid w:val="00D64547"/>
    <w:rsid w:val="00D65525"/>
    <w:rsid w:val="00D65AF2"/>
    <w:rsid w:val="00D6605F"/>
    <w:rsid w:val="00D660F1"/>
    <w:rsid w:val="00D66254"/>
    <w:rsid w:val="00D678E7"/>
    <w:rsid w:val="00D72600"/>
    <w:rsid w:val="00D73886"/>
    <w:rsid w:val="00D77CB7"/>
    <w:rsid w:val="00D77F01"/>
    <w:rsid w:val="00D801EE"/>
    <w:rsid w:val="00D80E39"/>
    <w:rsid w:val="00D839BF"/>
    <w:rsid w:val="00D84367"/>
    <w:rsid w:val="00D853F8"/>
    <w:rsid w:val="00D85657"/>
    <w:rsid w:val="00D87FBD"/>
    <w:rsid w:val="00D90326"/>
    <w:rsid w:val="00D90AEB"/>
    <w:rsid w:val="00D929B3"/>
    <w:rsid w:val="00D92AD2"/>
    <w:rsid w:val="00D92B23"/>
    <w:rsid w:val="00D941E4"/>
    <w:rsid w:val="00D952A1"/>
    <w:rsid w:val="00D95777"/>
    <w:rsid w:val="00D95C26"/>
    <w:rsid w:val="00D95F01"/>
    <w:rsid w:val="00D963A6"/>
    <w:rsid w:val="00D97353"/>
    <w:rsid w:val="00DA02C3"/>
    <w:rsid w:val="00DA0304"/>
    <w:rsid w:val="00DA0985"/>
    <w:rsid w:val="00DA1EE8"/>
    <w:rsid w:val="00DA292D"/>
    <w:rsid w:val="00DA589A"/>
    <w:rsid w:val="00DA605E"/>
    <w:rsid w:val="00DA6FBD"/>
    <w:rsid w:val="00DB0D75"/>
    <w:rsid w:val="00DB1320"/>
    <w:rsid w:val="00DB1874"/>
    <w:rsid w:val="00DB18C8"/>
    <w:rsid w:val="00DB3AFA"/>
    <w:rsid w:val="00DB3B3A"/>
    <w:rsid w:val="00DB494D"/>
    <w:rsid w:val="00DB6458"/>
    <w:rsid w:val="00DC0073"/>
    <w:rsid w:val="00DC0883"/>
    <w:rsid w:val="00DC0FBA"/>
    <w:rsid w:val="00DC1F09"/>
    <w:rsid w:val="00DC2055"/>
    <w:rsid w:val="00DC207D"/>
    <w:rsid w:val="00DC3413"/>
    <w:rsid w:val="00DC3DC5"/>
    <w:rsid w:val="00DC5F7A"/>
    <w:rsid w:val="00DD19B3"/>
    <w:rsid w:val="00DD2331"/>
    <w:rsid w:val="00DD2A07"/>
    <w:rsid w:val="00DD4803"/>
    <w:rsid w:val="00DD6485"/>
    <w:rsid w:val="00DD7D32"/>
    <w:rsid w:val="00DE09DB"/>
    <w:rsid w:val="00DE0AAB"/>
    <w:rsid w:val="00DE0E7F"/>
    <w:rsid w:val="00DE1150"/>
    <w:rsid w:val="00DE17F3"/>
    <w:rsid w:val="00DE1E00"/>
    <w:rsid w:val="00DE2C9A"/>
    <w:rsid w:val="00DE4424"/>
    <w:rsid w:val="00DE6091"/>
    <w:rsid w:val="00DF08D7"/>
    <w:rsid w:val="00DF1E87"/>
    <w:rsid w:val="00DF24EE"/>
    <w:rsid w:val="00DF26CF"/>
    <w:rsid w:val="00DF3FBB"/>
    <w:rsid w:val="00DF4A09"/>
    <w:rsid w:val="00DF5296"/>
    <w:rsid w:val="00DF549A"/>
    <w:rsid w:val="00DF7707"/>
    <w:rsid w:val="00E0020F"/>
    <w:rsid w:val="00E00C0E"/>
    <w:rsid w:val="00E025C5"/>
    <w:rsid w:val="00E036CC"/>
    <w:rsid w:val="00E043A5"/>
    <w:rsid w:val="00E0516C"/>
    <w:rsid w:val="00E05420"/>
    <w:rsid w:val="00E058D0"/>
    <w:rsid w:val="00E05D1C"/>
    <w:rsid w:val="00E069AF"/>
    <w:rsid w:val="00E1072C"/>
    <w:rsid w:val="00E14AD8"/>
    <w:rsid w:val="00E14D7B"/>
    <w:rsid w:val="00E15807"/>
    <w:rsid w:val="00E1676E"/>
    <w:rsid w:val="00E16C47"/>
    <w:rsid w:val="00E21BCF"/>
    <w:rsid w:val="00E22A25"/>
    <w:rsid w:val="00E23255"/>
    <w:rsid w:val="00E24318"/>
    <w:rsid w:val="00E247A9"/>
    <w:rsid w:val="00E265FF"/>
    <w:rsid w:val="00E30526"/>
    <w:rsid w:val="00E31FA5"/>
    <w:rsid w:val="00E32FD4"/>
    <w:rsid w:val="00E334AA"/>
    <w:rsid w:val="00E335B0"/>
    <w:rsid w:val="00E336BC"/>
    <w:rsid w:val="00E33AA0"/>
    <w:rsid w:val="00E34732"/>
    <w:rsid w:val="00E34D75"/>
    <w:rsid w:val="00E35057"/>
    <w:rsid w:val="00E35A2A"/>
    <w:rsid w:val="00E3777E"/>
    <w:rsid w:val="00E41263"/>
    <w:rsid w:val="00E421E2"/>
    <w:rsid w:val="00E4306A"/>
    <w:rsid w:val="00E4309A"/>
    <w:rsid w:val="00E4325E"/>
    <w:rsid w:val="00E43565"/>
    <w:rsid w:val="00E43FE7"/>
    <w:rsid w:val="00E50965"/>
    <w:rsid w:val="00E51571"/>
    <w:rsid w:val="00E528C6"/>
    <w:rsid w:val="00E53297"/>
    <w:rsid w:val="00E546BE"/>
    <w:rsid w:val="00E56709"/>
    <w:rsid w:val="00E577BE"/>
    <w:rsid w:val="00E57E0F"/>
    <w:rsid w:val="00E603F4"/>
    <w:rsid w:val="00E60A21"/>
    <w:rsid w:val="00E628B1"/>
    <w:rsid w:val="00E63EC0"/>
    <w:rsid w:val="00E6442C"/>
    <w:rsid w:val="00E65765"/>
    <w:rsid w:val="00E664F7"/>
    <w:rsid w:val="00E66612"/>
    <w:rsid w:val="00E66C36"/>
    <w:rsid w:val="00E66EC2"/>
    <w:rsid w:val="00E70AE6"/>
    <w:rsid w:val="00E7319C"/>
    <w:rsid w:val="00E74393"/>
    <w:rsid w:val="00E7587D"/>
    <w:rsid w:val="00E76034"/>
    <w:rsid w:val="00E76BB8"/>
    <w:rsid w:val="00E7760E"/>
    <w:rsid w:val="00E77B68"/>
    <w:rsid w:val="00E80DF8"/>
    <w:rsid w:val="00E80FC9"/>
    <w:rsid w:val="00E81B6F"/>
    <w:rsid w:val="00E83360"/>
    <w:rsid w:val="00E83A3C"/>
    <w:rsid w:val="00E905B2"/>
    <w:rsid w:val="00E919DD"/>
    <w:rsid w:val="00E91AC1"/>
    <w:rsid w:val="00E91FE3"/>
    <w:rsid w:val="00E92D7F"/>
    <w:rsid w:val="00E94AEB"/>
    <w:rsid w:val="00E94B5D"/>
    <w:rsid w:val="00E96108"/>
    <w:rsid w:val="00E967CE"/>
    <w:rsid w:val="00E96BAD"/>
    <w:rsid w:val="00EA0C14"/>
    <w:rsid w:val="00EA1B3A"/>
    <w:rsid w:val="00EA228F"/>
    <w:rsid w:val="00EA2587"/>
    <w:rsid w:val="00EA2819"/>
    <w:rsid w:val="00EA2FBC"/>
    <w:rsid w:val="00EA3911"/>
    <w:rsid w:val="00EA3CAF"/>
    <w:rsid w:val="00EA544C"/>
    <w:rsid w:val="00EB1617"/>
    <w:rsid w:val="00EB4EFB"/>
    <w:rsid w:val="00EB53EB"/>
    <w:rsid w:val="00EB6ECB"/>
    <w:rsid w:val="00EB75F8"/>
    <w:rsid w:val="00EC01D5"/>
    <w:rsid w:val="00EC05A2"/>
    <w:rsid w:val="00EC0B0A"/>
    <w:rsid w:val="00EC0C5D"/>
    <w:rsid w:val="00EC2537"/>
    <w:rsid w:val="00EC313C"/>
    <w:rsid w:val="00EC381F"/>
    <w:rsid w:val="00EC43D2"/>
    <w:rsid w:val="00EC52F1"/>
    <w:rsid w:val="00EC5656"/>
    <w:rsid w:val="00EC5830"/>
    <w:rsid w:val="00EC6470"/>
    <w:rsid w:val="00EC7009"/>
    <w:rsid w:val="00EC7736"/>
    <w:rsid w:val="00ED2273"/>
    <w:rsid w:val="00ED294B"/>
    <w:rsid w:val="00ED3154"/>
    <w:rsid w:val="00ED3580"/>
    <w:rsid w:val="00ED3963"/>
    <w:rsid w:val="00ED671E"/>
    <w:rsid w:val="00ED743B"/>
    <w:rsid w:val="00EE009D"/>
    <w:rsid w:val="00EE0A28"/>
    <w:rsid w:val="00EE0A7B"/>
    <w:rsid w:val="00EE1592"/>
    <w:rsid w:val="00EE1DC3"/>
    <w:rsid w:val="00EE2259"/>
    <w:rsid w:val="00EE2647"/>
    <w:rsid w:val="00EE2FB3"/>
    <w:rsid w:val="00EE3E31"/>
    <w:rsid w:val="00EE669C"/>
    <w:rsid w:val="00EE6BE6"/>
    <w:rsid w:val="00EE7023"/>
    <w:rsid w:val="00EF0346"/>
    <w:rsid w:val="00EF0FDB"/>
    <w:rsid w:val="00EF2644"/>
    <w:rsid w:val="00EF5AEB"/>
    <w:rsid w:val="00EF5B90"/>
    <w:rsid w:val="00EF6106"/>
    <w:rsid w:val="00EF682A"/>
    <w:rsid w:val="00EF6F3E"/>
    <w:rsid w:val="00EF7A91"/>
    <w:rsid w:val="00F02DCC"/>
    <w:rsid w:val="00F02FD4"/>
    <w:rsid w:val="00F05E29"/>
    <w:rsid w:val="00F073FA"/>
    <w:rsid w:val="00F07BEF"/>
    <w:rsid w:val="00F117F9"/>
    <w:rsid w:val="00F12A5A"/>
    <w:rsid w:val="00F13772"/>
    <w:rsid w:val="00F13795"/>
    <w:rsid w:val="00F14377"/>
    <w:rsid w:val="00F159BA"/>
    <w:rsid w:val="00F172F3"/>
    <w:rsid w:val="00F17B3A"/>
    <w:rsid w:val="00F20020"/>
    <w:rsid w:val="00F20A67"/>
    <w:rsid w:val="00F215DD"/>
    <w:rsid w:val="00F216B3"/>
    <w:rsid w:val="00F216F1"/>
    <w:rsid w:val="00F21D0F"/>
    <w:rsid w:val="00F2329F"/>
    <w:rsid w:val="00F2508C"/>
    <w:rsid w:val="00F25378"/>
    <w:rsid w:val="00F2541A"/>
    <w:rsid w:val="00F26266"/>
    <w:rsid w:val="00F26460"/>
    <w:rsid w:val="00F26939"/>
    <w:rsid w:val="00F2699D"/>
    <w:rsid w:val="00F31139"/>
    <w:rsid w:val="00F31DA8"/>
    <w:rsid w:val="00F32AB4"/>
    <w:rsid w:val="00F32F58"/>
    <w:rsid w:val="00F333A7"/>
    <w:rsid w:val="00F33400"/>
    <w:rsid w:val="00F33BC5"/>
    <w:rsid w:val="00F34FB9"/>
    <w:rsid w:val="00F3530C"/>
    <w:rsid w:val="00F35D33"/>
    <w:rsid w:val="00F360B7"/>
    <w:rsid w:val="00F36206"/>
    <w:rsid w:val="00F40306"/>
    <w:rsid w:val="00F40664"/>
    <w:rsid w:val="00F4142E"/>
    <w:rsid w:val="00F430DC"/>
    <w:rsid w:val="00F443C7"/>
    <w:rsid w:val="00F47BD8"/>
    <w:rsid w:val="00F51666"/>
    <w:rsid w:val="00F5181E"/>
    <w:rsid w:val="00F51B5C"/>
    <w:rsid w:val="00F528B2"/>
    <w:rsid w:val="00F5398A"/>
    <w:rsid w:val="00F544A9"/>
    <w:rsid w:val="00F54E00"/>
    <w:rsid w:val="00F54F73"/>
    <w:rsid w:val="00F559F1"/>
    <w:rsid w:val="00F56535"/>
    <w:rsid w:val="00F56B87"/>
    <w:rsid w:val="00F56BA1"/>
    <w:rsid w:val="00F57833"/>
    <w:rsid w:val="00F60BB6"/>
    <w:rsid w:val="00F61272"/>
    <w:rsid w:val="00F631F4"/>
    <w:rsid w:val="00F64845"/>
    <w:rsid w:val="00F66180"/>
    <w:rsid w:val="00F66BB4"/>
    <w:rsid w:val="00F66D3D"/>
    <w:rsid w:val="00F715B2"/>
    <w:rsid w:val="00F7264F"/>
    <w:rsid w:val="00F732B4"/>
    <w:rsid w:val="00F735BF"/>
    <w:rsid w:val="00F73BE2"/>
    <w:rsid w:val="00F7538A"/>
    <w:rsid w:val="00F75900"/>
    <w:rsid w:val="00F75BE9"/>
    <w:rsid w:val="00F7712D"/>
    <w:rsid w:val="00F77F51"/>
    <w:rsid w:val="00F80879"/>
    <w:rsid w:val="00F81CDB"/>
    <w:rsid w:val="00F82372"/>
    <w:rsid w:val="00F82826"/>
    <w:rsid w:val="00F82E4A"/>
    <w:rsid w:val="00F84927"/>
    <w:rsid w:val="00F85F6E"/>
    <w:rsid w:val="00F866FF"/>
    <w:rsid w:val="00F86806"/>
    <w:rsid w:val="00F87245"/>
    <w:rsid w:val="00F8763B"/>
    <w:rsid w:val="00F87A26"/>
    <w:rsid w:val="00F90047"/>
    <w:rsid w:val="00F904DB"/>
    <w:rsid w:val="00F90C41"/>
    <w:rsid w:val="00F918B6"/>
    <w:rsid w:val="00F92BB4"/>
    <w:rsid w:val="00F93BE2"/>
    <w:rsid w:val="00F94B27"/>
    <w:rsid w:val="00F94FC3"/>
    <w:rsid w:val="00F960F7"/>
    <w:rsid w:val="00F97833"/>
    <w:rsid w:val="00FA1D51"/>
    <w:rsid w:val="00FA46E2"/>
    <w:rsid w:val="00FA5AFC"/>
    <w:rsid w:val="00FA6475"/>
    <w:rsid w:val="00FA6599"/>
    <w:rsid w:val="00FB1CA2"/>
    <w:rsid w:val="00FB21FC"/>
    <w:rsid w:val="00FB248C"/>
    <w:rsid w:val="00FB270C"/>
    <w:rsid w:val="00FB2E49"/>
    <w:rsid w:val="00FB3AD9"/>
    <w:rsid w:val="00FB3CE3"/>
    <w:rsid w:val="00FB3FA0"/>
    <w:rsid w:val="00FB4122"/>
    <w:rsid w:val="00FB4C71"/>
    <w:rsid w:val="00FB4E52"/>
    <w:rsid w:val="00FB5FBE"/>
    <w:rsid w:val="00FB72F9"/>
    <w:rsid w:val="00FB7D2B"/>
    <w:rsid w:val="00FC1348"/>
    <w:rsid w:val="00FC1F7B"/>
    <w:rsid w:val="00FC221F"/>
    <w:rsid w:val="00FC40F3"/>
    <w:rsid w:val="00FC4B5C"/>
    <w:rsid w:val="00FC4EC1"/>
    <w:rsid w:val="00FC5C45"/>
    <w:rsid w:val="00FC5EA3"/>
    <w:rsid w:val="00FC67E5"/>
    <w:rsid w:val="00FD071F"/>
    <w:rsid w:val="00FD0ECC"/>
    <w:rsid w:val="00FD159A"/>
    <w:rsid w:val="00FD1CA4"/>
    <w:rsid w:val="00FD20E1"/>
    <w:rsid w:val="00FD3CCE"/>
    <w:rsid w:val="00FD3DF0"/>
    <w:rsid w:val="00FD4663"/>
    <w:rsid w:val="00FD7441"/>
    <w:rsid w:val="00FE0A95"/>
    <w:rsid w:val="00FE0F55"/>
    <w:rsid w:val="00FE26A5"/>
    <w:rsid w:val="00FE2717"/>
    <w:rsid w:val="00FE2CE0"/>
    <w:rsid w:val="00FE438B"/>
    <w:rsid w:val="00FE47AF"/>
    <w:rsid w:val="00FE4943"/>
    <w:rsid w:val="00FE4BDE"/>
    <w:rsid w:val="00FE5211"/>
    <w:rsid w:val="00FE54F3"/>
    <w:rsid w:val="00FF09F4"/>
    <w:rsid w:val="00FF0B74"/>
    <w:rsid w:val="00FF0E50"/>
    <w:rsid w:val="00FF1701"/>
    <w:rsid w:val="00FF1D52"/>
    <w:rsid w:val="00FF3953"/>
    <w:rsid w:val="00FF4E63"/>
    <w:rsid w:val="00FF4F77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3DD5463-76F3-4565-978A-5D76D7A7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spacing w:before="40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uiPriority w:val="99"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6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,Jemné zvýraznenie1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highlight">
    <w:name w:val="highlight"/>
    <w:rsid w:val="00827303"/>
  </w:style>
  <w:style w:type="paragraph" w:styleId="PredformtovanHTML">
    <w:name w:val="HTML Preformatted"/>
    <w:basedOn w:val="Normlny"/>
    <w:link w:val="PredformtovanHTMLChar"/>
    <w:uiPriority w:val="99"/>
    <w:unhideWhenUsed/>
    <w:rsid w:val="00B23196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B23196"/>
    <w:rPr>
      <w:rFonts w:ascii="Courier New" w:hAnsi="Courier New" w:cs="Courier New"/>
    </w:rPr>
  </w:style>
  <w:style w:type="paragraph" w:customStyle="1" w:styleId="odsek">
    <w:name w:val="odsek"/>
    <w:basedOn w:val="Normlny"/>
    <w:rsid w:val="00E919DD"/>
    <w:pPr>
      <w:numPr>
        <w:ilvl w:val="1"/>
        <w:numId w:val="49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919DD"/>
    <w:pPr>
      <w:numPr>
        <w:numId w:val="49"/>
      </w:numPr>
      <w:tabs>
        <w:tab w:val="clear" w:pos="2160"/>
        <w:tab w:val="clear" w:pos="2880"/>
        <w:tab w:val="clear" w:pos="4500"/>
      </w:tabs>
      <w:spacing w:before="120" w:after="240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paragraph" w:customStyle="1" w:styleId="CTL">
    <w:name w:val="CTL"/>
    <w:basedOn w:val="Normlny"/>
    <w:rsid w:val="001B1056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1B1056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1B1056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86806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F86806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501EE7"/>
    <w:rPr>
      <w:color w:val="605E5C"/>
      <w:shd w:val="clear" w:color="auto" w:fill="E1DFDD"/>
    </w:rPr>
  </w:style>
  <w:style w:type="character" w:customStyle="1" w:styleId="apple-style-span">
    <w:name w:val="apple-style-span"/>
    <w:rsid w:val="0055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65869-B374-4BD1-935B-64535828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5420</Words>
  <Characters>30900</Characters>
  <Application>Microsoft Office Word</Application>
  <DocSecurity>0</DocSecurity>
  <Lines>257</Lines>
  <Paragraphs>72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36248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2</cp:revision>
  <cp:lastPrinted>2018-07-20T16:29:00Z</cp:lastPrinted>
  <dcterms:created xsi:type="dcterms:W3CDTF">2018-10-03T18:01:00Z</dcterms:created>
  <dcterms:modified xsi:type="dcterms:W3CDTF">2018-10-03T18:01:00Z</dcterms:modified>
</cp:coreProperties>
</file>